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BB7" w:rsidRDefault="00AB590E">
      <w:pPr>
        <w:pStyle w:val="10"/>
        <w:autoSpaceDE w:val="0"/>
        <w:autoSpaceDN w:val="0"/>
        <w:adjustRightInd w:val="0"/>
        <w:spacing w:before="0"/>
        <w:ind w:firstLine="0"/>
        <w:rPr>
          <w:rFonts w:eastAsiaTheme="minorHAnsi"/>
          <w:bCs w:val="0"/>
          <w:lang w:val="ru-RU" w:eastAsia="en-US"/>
        </w:rPr>
      </w:pPr>
      <w:r>
        <w:rPr>
          <w:lang w:val="ru-RU"/>
        </w:rPr>
        <w:t xml:space="preserve">Правила использования API </w:t>
      </w:r>
      <w:r>
        <w:rPr>
          <w:lang w:val="ru-RU"/>
        </w:rPr>
        <w:t>с</w:t>
      </w:r>
      <w:r w:rsidRPr="00AB590E">
        <w:rPr>
          <w:lang w:val="ru-RU"/>
        </w:rPr>
        <w:t>ведения о государственных (муниципал</w:t>
      </w:r>
      <w:r w:rsidRPr="00AB590E">
        <w:rPr>
          <w:lang w:val="ru-RU"/>
        </w:rPr>
        <w:t>ь</w:t>
      </w:r>
      <w:r w:rsidRPr="00AB590E">
        <w:rPr>
          <w:lang w:val="ru-RU"/>
        </w:rPr>
        <w:t>ных) гарантиях</w:t>
      </w:r>
    </w:p>
    <w:p w:rsidR="00FC6BB7" w:rsidRDefault="00FC6BB7">
      <w:pPr>
        <w:pStyle w:val="a6"/>
        <w:spacing w:before="0"/>
        <w:ind w:left="0" w:firstLine="709"/>
        <w:jc w:val="left"/>
        <w:rPr>
          <w:b/>
          <w:lang w:val="ru-RU"/>
        </w:rPr>
      </w:pPr>
    </w:p>
    <w:p w:rsidR="00FC6BB7" w:rsidRDefault="00AB590E"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Интерфейс прикладного программирования (</w:t>
      </w:r>
      <w:r>
        <w:rPr>
          <w:sz w:val="24"/>
          <w:szCs w:val="24"/>
        </w:rPr>
        <w:t>API</w:t>
      </w:r>
      <w:r>
        <w:rPr>
          <w:sz w:val="24"/>
          <w:szCs w:val="24"/>
          <w:lang w:val="ru-RU"/>
        </w:rPr>
        <w:t>) - набор готовых классов, фун</w:t>
      </w:r>
      <w:r>
        <w:rPr>
          <w:sz w:val="24"/>
          <w:szCs w:val="24"/>
          <w:lang w:val="ru-RU"/>
        </w:rPr>
        <w:t>к</w:t>
      </w:r>
      <w:r>
        <w:rPr>
          <w:sz w:val="24"/>
          <w:szCs w:val="24"/>
          <w:lang w:val="ru-RU"/>
        </w:rPr>
        <w:t xml:space="preserve">ций, структур и </w:t>
      </w:r>
      <w:r>
        <w:rPr>
          <w:sz w:val="24"/>
          <w:szCs w:val="24"/>
          <w:lang w:val="ru-RU"/>
        </w:rPr>
        <w:t>констант, предоставляемых приложением (библиотекой, сервисом) для использования во внешних программных продуктах.</w:t>
      </w:r>
    </w:p>
    <w:p w:rsidR="00FC6BB7" w:rsidRDefault="00AB590E"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  <w:proofErr w:type="gramStart"/>
      <w:r>
        <w:rPr>
          <w:sz w:val="24"/>
          <w:szCs w:val="24"/>
        </w:rPr>
        <w:t>JSON</w:t>
      </w:r>
      <w:r>
        <w:rPr>
          <w:sz w:val="24"/>
          <w:szCs w:val="24"/>
          <w:lang w:val="ru-RU"/>
        </w:rPr>
        <w:t xml:space="preserve"> - (</w:t>
      </w:r>
      <w:r>
        <w:rPr>
          <w:sz w:val="24"/>
          <w:szCs w:val="24"/>
        </w:rPr>
        <w:t>JavaScript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Object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Notation</w:t>
      </w:r>
      <w:r>
        <w:rPr>
          <w:sz w:val="24"/>
          <w:szCs w:val="24"/>
          <w:lang w:val="ru-RU"/>
        </w:rPr>
        <w:t xml:space="preserve">) - </w:t>
      </w:r>
      <w:hyperlink r:id="rId6">
        <w:r>
          <w:rPr>
            <w:sz w:val="24"/>
            <w:szCs w:val="24"/>
            <w:lang w:val="ru-RU"/>
          </w:rPr>
          <w:t xml:space="preserve">текстовый формат </w:t>
        </w:r>
      </w:hyperlink>
      <w:r>
        <w:rPr>
          <w:sz w:val="24"/>
          <w:szCs w:val="24"/>
          <w:lang w:val="ru-RU"/>
        </w:rPr>
        <w:t>обмена данными, основа</w:t>
      </w:r>
      <w:r>
        <w:rPr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 xml:space="preserve">ный на </w:t>
      </w:r>
      <w:hyperlink r:id="rId7">
        <w:r>
          <w:rPr>
            <w:sz w:val="24"/>
            <w:szCs w:val="24"/>
          </w:rPr>
          <w:t>JavaScript</w:t>
        </w:r>
        <w:r>
          <w:rPr>
            <w:sz w:val="24"/>
            <w:szCs w:val="24"/>
            <w:lang w:val="ru-RU"/>
          </w:rPr>
          <w:t xml:space="preserve"> </w:t>
        </w:r>
      </w:hyperlink>
      <w:r>
        <w:rPr>
          <w:sz w:val="24"/>
          <w:szCs w:val="24"/>
          <w:lang w:val="ru-RU"/>
        </w:rPr>
        <w:t>и обычно используемый именно с этим языком.</w:t>
      </w:r>
      <w:proofErr w:type="gramEnd"/>
      <w:r>
        <w:rPr>
          <w:sz w:val="24"/>
          <w:szCs w:val="24"/>
          <w:lang w:val="ru-RU"/>
        </w:rPr>
        <w:t xml:space="preserve"> </w:t>
      </w:r>
    </w:p>
    <w:p w:rsidR="00FC6BB7" w:rsidRDefault="00AB590E"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Для формирования запроса необходимо в адресной строке посл</w:t>
      </w:r>
      <w:r>
        <w:rPr>
          <w:sz w:val="24"/>
          <w:szCs w:val="24"/>
          <w:lang w:val="ru-RU"/>
        </w:rPr>
        <w:t xml:space="preserve">е адреса страницы ввести «?», а затем один или несколько параметров запроса. Например: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proofErr w:type="spellStart"/>
      <w:r>
        <w:rPr>
          <w:sz w:val="24"/>
          <w:szCs w:val="24"/>
        </w:rPr>
        <w:t>epbs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/7710568760-INFGARANT/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proofErr w:type="spellStart"/>
      <w:r>
        <w:rPr>
          <w:sz w:val="24"/>
          <w:szCs w:val="24"/>
        </w:rPr>
        <w:t>pageSize</w:t>
      </w:r>
      <w:proofErr w:type="spellEnd"/>
      <w:r>
        <w:rPr>
          <w:sz w:val="24"/>
          <w:szCs w:val="24"/>
          <w:lang w:val="ru-RU"/>
        </w:rPr>
        <w:t>=10.</w:t>
      </w:r>
    </w:p>
    <w:p w:rsidR="00FC6BB7" w:rsidRDefault="00FC6BB7"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</w:p>
    <w:p w:rsidR="00FC6BB7" w:rsidRDefault="00AB590E">
      <w:pPr>
        <w:pStyle w:val="a6"/>
        <w:spacing w:before="0"/>
        <w:ind w:left="0" w:firstLine="709"/>
        <w:jc w:val="left"/>
        <w:outlineLvl w:val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Для </w:t>
      </w:r>
      <w:r>
        <w:rPr>
          <w:b/>
          <w:sz w:val="24"/>
          <w:szCs w:val="24"/>
        </w:rPr>
        <w:t>API</w:t>
      </w:r>
      <w:r>
        <w:rPr>
          <w:b/>
          <w:sz w:val="24"/>
          <w:szCs w:val="24"/>
          <w:lang w:val="ru-RU"/>
        </w:rPr>
        <w:t xml:space="preserve"> предусмотрены следующие параметры запросов:</w:t>
      </w:r>
    </w:p>
    <w:p w:rsidR="00FC6BB7" w:rsidRDefault="00FC6BB7"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</w:p>
    <w:p w:rsidR="00FC6BB7" w:rsidRDefault="00AB590E"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</w:tabs>
        <w:spacing w:before="0"/>
        <w:ind w:left="0" w:firstLine="709"/>
        <w:jc w:val="left"/>
        <w:rPr>
          <w:spacing w:val="-2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proofErr w:type="spellStart"/>
      <w:r>
        <w:rPr>
          <w:b/>
          <w:sz w:val="24"/>
          <w:szCs w:val="24"/>
        </w:rPr>
        <w:t>pageSize</w:t>
      </w:r>
      <w:proofErr w:type="spellEnd"/>
      <w:r>
        <w:rPr>
          <w:sz w:val="24"/>
          <w:szCs w:val="24"/>
          <w:lang w:val="ru-RU"/>
        </w:rPr>
        <w:t xml:space="preserve"> - задает число отображаемых элементов на одной странице. Минимум на одной странице может быть отображен 1 элемент, максимум - 1000. </w:t>
      </w:r>
      <w:r>
        <w:rPr>
          <w:spacing w:val="-4"/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 xml:space="preserve">о 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мо</w:t>
      </w:r>
      <w:r>
        <w:rPr>
          <w:spacing w:val="-1"/>
          <w:sz w:val="24"/>
          <w:szCs w:val="24"/>
          <w:lang w:val="ru-RU"/>
        </w:rPr>
        <w:t>л</w:t>
      </w:r>
      <w:r>
        <w:rPr>
          <w:sz w:val="24"/>
          <w:szCs w:val="24"/>
          <w:lang w:val="ru-RU"/>
        </w:rPr>
        <w:t>ча</w:t>
      </w:r>
      <w:r>
        <w:rPr>
          <w:spacing w:val="-1"/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>ию выводится</w:t>
      </w:r>
      <w:r>
        <w:rPr>
          <w:spacing w:val="-4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10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pacing w:val="-2"/>
          <w:sz w:val="24"/>
          <w:szCs w:val="24"/>
          <w:lang w:val="ru-RU"/>
        </w:rPr>
        <w:t>э</w:t>
      </w:r>
      <w:r>
        <w:rPr>
          <w:spacing w:val="-1"/>
          <w:sz w:val="24"/>
          <w:szCs w:val="24"/>
          <w:lang w:val="ru-RU"/>
        </w:rPr>
        <w:t>л</w:t>
      </w:r>
      <w:r>
        <w:rPr>
          <w:sz w:val="24"/>
          <w:szCs w:val="24"/>
          <w:lang w:val="ru-RU"/>
        </w:rPr>
        <w:t>ем</w:t>
      </w:r>
      <w:r>
        <w:rPr>
          <w:spacing w:val="-3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н</w:t>
      </w:r>
      <w:r>
        <w:rPr>
          <w:spacing w:val="-3"/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ов. Чтобы изменить количество элементов на одной странице нужно ввести, например: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</w:t>
      </w:r>
      <w:r>
        <w:rPr>
          <w:sz w:val="24"/>
          <w:szCs w:val="24"/>
        </w:rPr>
        <w:t>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proofErr w:type="spellStart"/>
      <w:r>
        <w:rPr>
          <w:sz w:val="24"/>
          <w:szCs w:val="24"/>
        </w:rPr>
        <w:t>epbs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/7710568760-INFGARANT/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proofErr w:type="spellStart"/>
      <w:r>
        <w:rPr>
          <w:sz w:val="24"/>
          <w:szCs w:val="24"/>
        </w:rPr>
        <w:t>pageSize</w:t>
      </w:r>
      <w:proofErr w:type="spellEnd"/>
      <w:r>
        <w:rPr>
          <w:sz w:val="24"/>
          <w:szCs w:val="24"/>
          <w:lang w:val="ru-RU"/>
        </w:rPr>
        <w:t>=10, количество отображаемых элементов на одной странице станет 10.</w:t>
      </w:r>
    </w:p>
    <w:p w:rsidR="00FC6BB7" w:rsidRDefault="00FC6BB7">
      <w:pPr>
        <w:pStyle w:val="a6"/>
        <w:tabs>
          <w:tab w:val="left" w:pos="426"/>
          <w:tab w:val="left" w:pos="567"/>
          <w:tab w:val="left" w:pos="993"/>
        </w:tabs>
        <w:spacing w:before="0"/>
        <w:ind w:left="709" w:firstLine="0"/>
        <w:jc w:val="left"/>
        <w:rPr>
          <w:spacing w:val="-2"/>
          <w:sz w:val="24"/>
          <w:szCs w:val="24"/>
          <w:lang w:val="ru-RU"/>
        </w:rPr>
      </w:pPr>
    </w:p>
    <w:p w:rsidR="00FC6BB7" w:rsidRDefault="00AB590E"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spacing w:before="0"/>
        <w:ind w:left="0" w:firstLine="709"/>
        <w:jc w:val="left"/>
        <w:rPr>
          <w:spacing w:val="-2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proofErr w:type="spellStart"/>
      <w:r>
        <w:rPr>
          <w:b/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 - задает номер отображаемой страницы. Если в запросе ук</w:t>
      </w:r>
      <w:r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зать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proofErr w:type="spellStart"/>
      <w:r>
        <w:rPr>
          <w:sz w:val="24"/>
          <w:szCs w:val="24"/>
        </w:rPr>
        <w:t>epbs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/7710568760-IN</w:t>
      </w:r>
      <w:r>
        <w:rPr>
          <w:sz w:val="24"/>
          <w:szCs w:val="24"/>
          <w:lang w:val="ru-RU"/>
        </w:rPr>
        <w:t>FGARANT/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proofErr w:type="spellStart"/>
      <w:r>
        <w:rPr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=2 в ответе отобразится 2 страница. При совместном использовании параметров </w:t>
      </w:r>
      <w:proofErr w:type="spellStart"/>
      <w:r>
        <w:rPr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 xml:space="preserve"> приоритетным будет параметр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>, так как позволяет более точно задать позицию.</w:t>
      </w:r>
    </w:p>
    <w:p w:rsidR="00FC6BB7" w:rsidRDefault="00FC6BB7">
      <w:pPr>
        <w:pStyle w:val="a6"/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spacing w:before="0"/>
        <w:ind w:left="709" w:firstLine="0"/>
        <w:jc w:val="left"/>
        <w:rPr>
          <w:spacing w:val="-2"/>
          <w:sz w:val="24"/>
          <w:szCs w:val="24"/>
          <w:lang w:val="ru-RU"/>
        </w:rPr>
      </w:pPr>
    </w:p>
    <w:p w:rsidR="00FC6BB7" w:rsidRDefault="00AB590E"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autoSpaceDE w:val="0"/>
        <w:autoSpaceDN w:val="0"/>
        <w:adjustRightInd w:val="0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r>
        <w:rPr>
          <w:b/>
          <w:sz w:val="24"/>
          <w:szCs w:val="24"/>
        </w:rPr>
        <w:t>offset</w:t>
      </w:r>
      <w:r>
        <w:rPr>
          <w:sz w:val="24"/>
          <w:szCs w:val="24"/>
          <w:lang w:val="ru-RU"/>
        </w:rPr>
        <w:t xml:space="preserve"> - задает номер элемента, с которого нужно начать вывод да</w:t>
      </w:r>
      <w:r>
        <w:rPr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 xml:space="preserve">ных. Если в запросе указать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proofErr w:type="spellStart"/>
      <w:r>
        <w:rPr>
          <w:sz w:val="24"/>
          <w:szCs w:val="24"/>
        </w:rPr>
        <w:t>epbs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/7710568760-INFGARANT/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 xml:space="preserve">=100, вывод данных начнется со 101го элемента. При совместном использовании параметров </w:t>
      </w:r>
      <w:proofErr w:type="spellStart"/>
      <w:r>
        <w:rPr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offse</w:t>
      </w:r>
      <w:r>
        <w:rPr>
          <w:sz w:val="24"/>
          <w:szCs w:val="24"/>
        </w:rPr>
        <w:t>t</w:t>
      </w:r>
      <w:r>
        <w:rPr>
          <w:sz w:val="24"/>
          <w:szCs w:val="24"/>
          <w:lang w:val="ru-RU"/>
        </w:rPr>
        <w:t xml:space="preserve"> приоритетным будет параметр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>, так как позволяет более точно задать позицию.</w:t>
      </w:r>
    </w:p>
    <w:p w:rsidR="00FC6BB7" w:rsidRDefault="00FC6BB7">
      <w:pPr>
        <w:pStyle w:val="a6"/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autoSpaceDE w:val="0"/>
        <w:autoSpaceDN w:val="0"/>
        <w:adjustRightInd w:val="0"/>
        <w:spacing w:before="0"/>
        <w:ind w:left="709" w:firstLine="0"/>
        <w:jc w:val="left"/>
        <w:rPr>
          <w:sz w:val="24"/>
          <w:szCs w:val="24"/>
          <w:lang w:val="ru-RU"/>
        </w:rPr>
      </w:pPr>
    </w:p>
    <w:p w:rsidR="00FC6BB7" w:rsidRDefault="00AB590E"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  <w:tab w:val="left" w:pos="7750"/>
          <w:tab w:val="left" w:pos="8313"/>
        </w:tabs>
        <w:autoSpaceDE w:val="0"/>
        <w:autoSpaceDN w:val="0"/>
        <w:adjustRightInd w:val="0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r>
        <w:rPr>
          <w:b/>
          <w:sz w:val="24"/>
          <w:szCs w:val="24"/>
        </w:rPr>
        <w:t>blocks</w:t>
      </w:r>
      <w:r>
        <w:rPr>
          <w:sz w:val="24"/>
          <w:szCs w:val="24"/>
          <w:lang w:val="ru-RU"/>
        </w:rPr>
        <w:t xml:space="preserve"> - позволяет вывести</w:t>
      </w:r>
      <w:r>
        <w:rPr>
          <w:spacing w:val="3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>
        <w:rPr>
          <w:spacing w:val="3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</w:t>
      </w:r>
      <w:r>
        <w:rPr>
          <w:spacing w:val="-1"/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>ет</w:t>
      </w:r>
      <w:r>
        <w:rPr>
          <w:spacing w:val="3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то</w:t>
      </w:r>
      <w:r>
        <w:rPr>
          <w:spacing w:val="-1"/>
          <w:sz w:val="24"/>
          <w:szCs w:val="24"/>
          <w:lang w:val="ru-RU"/>
        </w:rPr>
        <w:t>ль</w:t>
      </w:r>
      <w:r>
        <w:rPr>
          <w:sz w:val="24"/>
          <w:szCs w:val="24"/>
          <w:lang w:val="ru-RU"/>
        </w:rPr>
        <w:t>ко</w:t>
      </w:r>
      <w:r>
        <w:rPr>
          <w:spacing w:val="3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запрош</w:t>
      </w:r>
      <w:r>
        <w:rPr>
          <w:spacing w:val="-2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н</w:t>
      </w:r>
      <w:r>
        <w:rPr>
          <w:spacing w:val="-2"/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>ые наборы а</w:t>
      </w:r>
      <w:r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>р</w:t>
      </w:r>
      <w:r>
        <w:rPr>
          <w:spacing w:val="-2"/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>б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тов</w:t>
      </w:r>
      <w:r>
        <w:rPr>
          <w:spacing w:val="17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э</w:t>
      </w:r>
      <w:r>
        <w:rPr>
          <w:spacing w:val="-2"/>
          <w:sz w:val="24"/>
          <w:szCs w:val="24"/>
          <w:lang w:val="ru-RU"/>
        </w:rPr>
        <w:t>л</w:t>
      </w:r>
      <w:r>
        <w:rPr>
          <w:sz w:val="24"/>
          <w:szCs w:val="24"/>
          <w:lang w:val="ru-RU"/>
        </w:rPr>
        <w:t>ем</w:t>
      </w:r>
      <w:r>
        <w:rPr>
          <w:spacing w:val="-3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нт</w:t>
      </w:r>
      <w:r>
        <w:rPr>
          <w:spacing w:val="-2"/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>в</w:t>
      </w:r>
      <w:r>
        <w:rPr>
          <w:spacing w:val="17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</w:t>
      </w:r>
      <w:r>
        <w:rPr>
          <w:spacing w:val="-3"/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>н</w:t>
      </w:r>
      <w:r>
        <w:rPr>
          <w:spacing w:val="-2"/>
          <w:sz w:val="24"/>
          <w:szCs w:val="24"/>
          <w:lang w:val="ru-RU"/>
        </w:rPr>
        <w:t>ны</w:t>
      </w:r>
      <w:r>
        <w:rPr>
          <w:sz w:val="24"/>
          <w:szCs w:val="24"/>
          <w:lang w:val="ru-RU"/>
        </w:rPr>
        <w:t>х (Блок).</w:t>
      </w:r>
      <w:r>
        <w:rPr>
          <w:spacing w:val="-2"/>
          <w:sz w:val="24"/>
          <w:szCs w:val="24"/>
          <w:lang w:val="ru-RU"/>
        </w:rPr>
        <w:t xml:space="preserve"> В отчете используются следующие блоки:</w:t>
      </w:r>
    </w:p>
    <w:p w:rsidR="00FC6BB7" w:rsidRDefault="00FC6BB7">
      <w:pPr>
        <w:pStyle w:val="a6"/>
        <w:tabs>
          <w:tab w:val="left" w:pos="426"/>
          <w:tab w:val="left" w:pos="567"/>
          <w:tab w:val="left" w:pos="993"/>
          <w:tab w:val="left" w:pos="7750"/>
          <w:tab w:val="left" w:pos="8313"/>
        </w:tabs>
        <w:autoSpaceDE w:val="0"/>
        <w:autoSpaceDN w:val="0"/>
        <w:adjustRightInd w:val="0"/>
        <w:spacing w:before="0"/>
        <w:ind w:left="709" w:firstLine="0"/>
        <w:jc w:val="left"/>
        <w:rPr>
          <w:rStyle w:val="x1a"/>
          <w:sz w:val="24"/>
          <w:szCs w:val="24"/>
          <w:lang w:val="ru-RU"/>
        </w:rPr>
      </w:pPr>
    </w:p>
    <w:p w:rsidR="00FC6BB7" w:rsidRDefault="00AB590E">
      <w:pPr>
        <w:pStyle w:val="a8"/>
        <w:widowControl/>
        <w:numPr>
          <w:ilvl w:val="0"/>
          <w:numId w:val="4"/>
        </w:numPr>
        <w:tabs>
          <w:tab w:val="left" w:pos="709"/>
        </w:tabs>
        <w:jc w:val="left"/>
        <w:rPr>
          <w:rStyle w:val="x1a"/>
        </w:rPr>
      </w:pPr>
      <w:r>
        <w:rPr>
          <w:rStyle w:val="x1a"/>
          <w:lang w:val="ru-RU"/>
        </w:rPr>
        <w:t>Блок</w:t>
      </w:r>
      <w:r>
        <w:rPr>
          <w:rStyle w:val="x1a"/>
        </w:rPr>
        <w:t xml:space="preserve"> INFO </w:t>
      </w:r>
      <w:r>
        <w:rPr>
          <w:rStyle w:val="x1a"/>
          <w:lang w:val="ru-RU"/>
        </w:rPr>
        <w:t>с</w:t>
      </w:r>
      <w:r>
        <w:rPr>
          <w:rStyle w:val="x1a"/>
        </w:rPr>
        <w:t xml:space="preserve"> </w:t>
      </w:r>
      <w:r>
        <w:rPr>
          <w:rStyle w:val="x1a"/>
          <w:lang w:val="ru-RU"/>
        </w:rPr>
        <w:t>набором</w:t>
      </w:r>
      <w:r>
        <w:rPr>
          <w:rStyle w:val="x1a"/>
        </w:rPr>
        <w:t xml:space="preserve"> </w:t>
      </w:r>
      <w:r>
        <w:rPr>
          <w:rStyle w:val="x1a"/>
          <w:lang w:val="ru-RU"/>
        </w:rPr>
        <w:t>атрибутов</w:t>
      </w:r>
      <w:r>
        <w:rPr>
          <w:rStyle w:val="x1a"/>
        </w:rPr>
        <w:t>: PERIOD, PERIODICITY, STRCODE, NAMEPRINCIPAL, INNPRINCIPAL, AMOUNT, AMOUNTRECOURS, ENDDATEGARANT</w:t>
      </w:r>
    </w:p>
    <w:p w:rsidR="00FC6BB7" w:rsidRDefault="00FC6BB7">
      <w:pPr>
        <w:pStyle w:val="a8"/>
        <w:widowControl/>
        <w:tabs>
          <w:tab w:val="left" w:pos="709"/>
        </w:tabs>
        <w:ind w:left="1077" w:firstLine="0"/>
        <w:jc w:val="left"/>
        <w:rPr>
          <w:rStyle w:val="x1a"/>
        </w:rPr>
      </w:pPr>
    </w:p>
    <w:p w:rsidR="00FC6BB7" w:rsidRDefault="00AB590E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proofErr w:type="spellStart"/>
      <w:r>
        <w:rPr>
          <w:rStyle w:val="x1a"/>
        </w:rPr>
        <w:t>epbs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7710568760-INFGARANT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r>
        <w:rPr>
          <w:rStyle w:val="x1a"/>
        </w:rPr>
        <w:t>info</w:t>
      </w:r>
      <w:r>
        <w:rPr>
          <w:rStyle w:val="x1a"/>
          <w:lang w:val="ru-RU"/>
        </w:rPr>
        <w:t>.</w:t>
      </w:r>
    </w:p>
    <w:p w:rsidR="00FC6BB7" w:rsidRDefault="00FC6BB7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pPr w:leftFromText="180" w:rightFromText="180" w:vertAnchor="text" w:tblpX="-885" w:tblpY="1"/>
        <w:tblOverlap w:val="never"/>
        <w:tblW w:w="56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5"/>
        <w:gridCol w:w="1444"/>
        <w:gridCol w:w="797"/>
        <w:gridCol w:w="1676"/>
        <w:gridCol w:w="3819"/>
      </w:tblGrid>
      <w:tr w:rsidR="00FC6BB7">
        <w:trPr>
          <w:cantSplit/>
          <w:tblHeader/>
        </w:trPr>
        <w:tc>
          <w:tcPr>
            <w:tcW w:w="1399" w:type="pct"/>
            <w:vAlign w:val="center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672" w:type="pct"/>
            <w:vAlign w:val="center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371" w:type="pct"/>
            <w:vAlign w:val="center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780" w:type="pct"/>
            <w:vAlign w:val="center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1778" w:type="pct"/>
            <w:vAlign w:val="center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FC6BB7">
        <w:trPr>
          <w:cantSplit/>
        </w:trPr>
        <w:tc>
          <w:tcPr>
            <w:tcW w:w="1399" w:type="pct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PERIOD</w:t>
            </w:r>
          </w:p>
        </w:tc>
        <w:tc>
          <w:tcPr>
            <w:tcW w:w="672" w:type="pct"/>
            <w:shd w:val="clear" w:color="auto" w:fill="auto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NUMBER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71" w:type="pct"/>
            <w:shd w:val="clear" w:color="auto" w:fill="auto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0" w:type="pct"/>
            <w:shd w:val="clear" w:color="auto" w:fill="auto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Отчетная дата.</w:t>
            </w:r>
          </w:p>
        </w:tc>
      </w:tr>
      <w:tr w:rsidR="00FC6BB7">
        <w:trPr>
          <w:cantSplit/>
          <w:trHeight w:val="244"/>
        </w:trPr>
        <w:tc>
          <w:tcPr>
            <w:tcW w:w="1399" w:type="pct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PERIODICITY</w:t>
            </w:r>
          </w:p>
        </w:tc>
        <w:tc>
          <w:tcPr>
            <w:tcW w:w="672" w:type="pct"/>
            <w:shd w:val="clear" w:color="auto" w:fill="auto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80" w:type="pct"/>
            <w:shd w:val="clear" w:color="auto" w:fill="auto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периодичности:</w:t>
            </w:r>
          </w:p>
          <w:p w:rsidR="00FC6BB7" w:rsidRDefault="00AB590E"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Ежегодные данные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FC6BB7" w:rsidRDefault="00AB590E"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Ежеквартальные данные </w:t>
            </w:r>
            <w:r>
              <w:rPr>
                <w:rFonts w:ascii="Times New Roman" w:hAnsi="Times New Roman" w:cs="Times New Roman"/>
                <w:lang w:val="en-US"/>
              </w:rPr>
              <w:t>Q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FC6BB7" w:rsidRDefault="00AB590E"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Ежемесячные данные </w:t>
            </w:r>
            <w:r>
              <w:rPr>
                <w:rFonts w:ascii="Times New Roman" w:hAnsi="Times New Roman" w:cs="Times New Roman"/>
                <w:lang w:val="en-US"/>
              </w:rPr>
              <w:t>M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FC6BB7" w:rsidRDefault="00AB590E"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Оперативные данные </w:t>
            </w:r>
            <w:r>
              <w:rPr>
                <w:rFonts w:ascii="Times New Roman" w:hAnsi="Times New Roman" w:cs="Times New Roman"/>
                <w:lang w:val="en-US"/>
              </w:rPr>
              <w:t>O.</w:t>
            </w:r>
          </w:p>
        </w:tc>
      </w:tr>
      <w:tr w:rsidR="00FC6BB7">
        <w:trPr>
          <w:cantSplit/>
        </w:trPr>
        <w:tc>
          <w:tcPr>
            <w:tcW w:w="1399" w:type="pct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STRCODE</w:t>
            </w:r>
          </w:p>
        </w:tc>
        <w:tc>
          <w:tcPr>
            <w:tcW w:w="672" w:type="pct"/>
            <w:shd w:val="clear" w:color="auto" w:fill="auto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80" w:type="pct"/>
            <w:shd w:val="clear" w:color="auto" w:fill="auto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778" w:type="pct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строки</w:t>
            </w:r>
          </w:p>
        </w:tc>
      </w:tr>
      <w:tr w:rsidR="00FC6BB7">
        <w:trPr>
          <w:cantSplit/>
        </w:trPr>
        <w:tc>
          <w:tcPr>
            <w:tcW w:w="1399" w:type="pct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NAMEPRINCIPAL</w:t>
            </w:r>
          </w:p>
        </w:tc>
        <w:tc>
          <w:tcPr>
            <w:tcW w:w="672" w:type="pct"/>
            <w:shd w:val="clear" w:color="auto" w:fill="auto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780" w:type="pct"/>
            <w:shd w:val="clear" w:color="auto" w:fill="auto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Принципал наименование (ОКУД 0503172, 0503372)</w:t>
            </w:r>
          </w:p>
        </w:tc>
      </w:tr>
      <w:tr w:rsidR="00FC6BB7">
        <w:trPr>
          <w:cantSplit/>
        </w:trPr>
        <w:tc>
          <w:tcPr>
            <w:tcW w:w="1399" w:type="pct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INNPRINCIPAL</w:t>
            </w:r>
          </w:p>
        </w:tc>
        <w:tc>
          <w:tcPr>
            <w:tcW w:w="672" w:type="pct"/>
            <w:shd w:val="clear" w:color="auto" w:fill="auto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0" w:type="pct"/>
            <w:shd w:val="clear" w:color="auto" w:fill="auto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Принципал код по ИНН/ОКСМ (ОКУД 0503172, 0503372)</w:t>
            </w:r>
          </w:p>
        </w:tc>
      </w:tr>
      <w:tr w:rsidR="00FC6BB7">
        <w:trPr>
          <w:cantSplit/>
        </w:trPr>
        <w:tc>
          <w:tcPr>
            <w:tcW w:w="1399" w:type="pct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AMOUNT</w:t>
            </w:r>
          </w:p>
        </w:tc>
        <w:tc>
          <w:tcPr>
            <w:tcW w:w="672" w:type="pct"/>
            <w:shd w:val="clear" w:color="auto" w:fill="auto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371" w:type="pct"/>
            <w:shd w:val="clear" w:color="auto" w:fill="auto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20, 2</w:t>
            </w:r>
          </w:p>
        </w:tc>
        <w:tc>
          <w:tcPr>
            <w:tcW w:w="780" w:type="pct"/>
            <w:shd w:val="clear" w:color="auto" w:fill="auto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всего (ОКУД 0503172, 0503372)</w:t>
            </w:r>
          </w:p>
        </w:tc>
      </w:tr>
      <w:tr w:rsidR="00FC6BB7">
        <w:trPr>
          <w:cantSplit/>
        </w:trPr>
        <w:tc>
          <w:tcPr>
            <w:tcW w:w="1399" w:type="pct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AMOUNTRECOURS</w:t>
            </w:r>
          </w:p>
        </w:tc>
        <w:tc>
          <w:tcPr>
            <w:tcW w:w="672" w:type="pct"/>
            <w:shd w:val="clear" w:color="auto" w:fill="auto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371" w:type="pct"/>
            <w:shd w:val="clear" w:color="auto" w:fill="auto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20, 2</w:t>
            </w:r>
          </w:p>
        </w:tc>
        <w:tc>
          <w:tcPr>
            <w:tcW w:w="780" w:type="pct"/>
            <w:shd w:val="clear" w:color="auto" w:fill="auto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Сумма из них с </w:t>
            </w:r>
            <w:r>
              <w:rPr>
                <w:rFonts w:ascii="Times New Roman" w:hAnsi="Times New Roman" w:cs="Times New Roman"/>
              </w:rPr>
              <w:t>правом регрессного тр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бования, уступкой прав требования (ОКУД 0503172, 0503372)</w:t>
            </w:r>
          </w:p>
        </w:tc>
      </w:tr>
      <w:tr w:rsidR="00FC6BB7">
        <w:trPr>
          <w:cantSplit/>
        </w:trPr>
        <w:tc>
          <w:tcPr>
            <w:tcW w:w="1399" w:type="pct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ENDDATEGARANT</w:t>
            </w:r>
          </w:p>
        </w:tc>
        <w:tc>
          <w:tcPr>
            <w:tcW w:w="672" w:type="pct"/>
            <w:shd w:val="clear" w:color="auto" w:fill="auto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0" w:type="pct"/>
            <w:shd w:val="clear" w:color="auto" w:fill="auto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действия государстве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ной (муниципальной) гарантии (ОКУД 0503172, 0503372)</w:t>
            </w:r>
          </w:p>
        </w:tc>
      </w:tr>
    </w:tbl>
    <w:p w:rsidR="00FC6BB7" w:rsidRDefault="00FC6BB7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 w:rsidR="00FC6BB7" w:rsidRDefault="00AB590E">
      <w:pPr>
        <w:pStyle w:val="a8"/>
        <w:widowControl/>
        <w:numPr>
          <w:ilvl w:val="0"/>
          <w:numId w:val="4"/>
        </w:numPr>
        <w:tabs>
          <w:tab w:val="left" w:pos="709"/>
        </w:tabs>
        <w:jc w:val="left"/>
        <w:rPr>
          <w:rStyle w:val="x1a"/>
          <w:sz w:val="28"/>
          <w:szCs w:val="28"/>
          <w:lang w:val="ru-RU"/>
        </w:rPr>
      </w:pPr>
      <w:r>
        <w:rPr>
          <w:rStyle w:val="x1a"/>
          <w:lang w:val="ru-RU"/>
        </w:rPr>
        <w:t xml:space="preserve">Блок SUBBO с набором атрибутов: FONAME, FOCODE, </w:t>
      </w:r>
      <w:r>
        <w:rPr>
          <w:rStyle w:val="x1a"/>
          <w:lang w:val="ru-RU"/>
        </w:rPr>
        <w:t>BUDGET, OKPO, INN, CODESUB.</w:t>
      </w:r>
    </w:p>
    <w:p w:rsidR="00FC6BB7" w:rsidRDefault="00AB590E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sz w:val="28"/>
          <w:szCs w:val="28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proofErr w:type="spellStart"/>
      <w:r>
        <w:rPr>
          <w:rStyle w:val="x1a"/>
        </w:rPr>
        <w:t>epbs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7710568760-INFGARANT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subbo</w:t>
      </w:r>
      <w:proofErr w:type="spellEnd"/>
      <w:r>
        <w:rPr>
          <w:rStyle w:val="x1a"/>
          <w:lang w:val="ru-RU"/>
        </w:rPr>
        <w:t>.</w:t>
      </w:r>
    </w:p>
    <w:p w:rsidR="00FC6BB7" w:rsidRDefault="00FC6BB7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 w:rsidR="00FC6BB7">
        <w:trPr>
          <w:tblHeader/>
        </w:trPr>
        <w:tc>
          <w:tcPr>
            <w:tcW w:w="2127" w:type="dxa"/>
            <w:vAlign w:val="center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FC6BB7">
        <w:tc>
          <w:tcPr>
            <w:tcW w:w="2127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FONAME</w:t>
            </w:r>
          </w:p>
        </w:tc>
        <w:tc>
          <w:tcPr>
            <w:tcW w:w="1418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субъекта бюджетной отчетности</w:t>
            </w:r>
          </w:p>
        </w:tc>
      </w:tr>
      <w:tr w:rsidR="00FC6BB7">
        <w:tc>
          <w:tcPr>
            <w:tcW w:w="2127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FOCODE</w:t>
            </w:r>
          </w:p>
        </w:tc>
        <w:tc>
          <w:tcPr>
            <w:tcW w:w="1418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1701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субъекта бюджетной отчетности</w:t>
            </w:r>
          </w:p>
        </w:tc>
      </w:tr>
      <w:tr w:rsidR="00FC6BB7">
        <w:tc>
          <w:tcPr>
            <w:tcW w:w="2127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BUDGET</w:t>
            </w:r>
          </w:p>
        </w:tc>
        <w:tc>
          <w:tcPr>
            <w:tcW w:w="1418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бюджета</w:t>
            </w:r>
          </w:p>
        </w:tc>
      </w:tr>
      <w:tr w:rsidR="00FC6BB7">
        <w:tc>
          <w:tcPr>
            <w:tcW w:w="2127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OKPO</w:t>
            </w:r>
          </w:p>
        </w:tc>
        <w:tc>
          <w:tcPr>
            <w:tcW w:w="1418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701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ОКПО субъекта бюджетной отчетности</w:t>
            </w:r>
          </w:p>
        </w:tc>
      </w:tr>
      <w:tr w:rsidR="00FC6BB7">
        <w:tc>
          <w:tcPr>
            <w:tcW w:w="2127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INN</w:t>
            </w:r>
          </w:p>
        </w:tc>
        <w:tc>
          <w:tcPr>
            <w:tcW w:w="1418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субъекта бюджетной отчетности</w:t>
            </w:r>
          </w:p>
        </w:tc>
      </w:tr>
      <w:tr w:rsidR="00FC6BB7">
        <w:tc>
          <w:tcPr>
            <w:tcW w:w="2127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CODESUB</w:t>
            </w:r>
          </w:p>
        </w:tc>
        <w:tc>
          <w:tcPr>
            <w:tcW w:w="1418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850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01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субъекта отчетности</w:t>
            </w:r>
          </w:p>
        </w:tc>
      </w:tr>
    </w:tbl>
    <w:p w:rsidR="00FC6BB7" w:rsidRDefault="00FC6BB7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 w:rsidR="00FC6BB7" w:rsidRDefault="00AB590E"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>Блок OKTMO с набором атрибутов: ОКТМОCODE, ОКТМОNAME, REGIONCODE.</w:t>
      </w:r>
    </w:p>
    <w:p w:rsidR="00FC6BB7" w:rsidRDefault="00AB590E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proofErr w:type="spellStart"/>
      <w:r>
        <w:rPr>
          <w:rStyle w:val="x1a"/>
        </w:rPr>
        <w:t>epbs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7710568760-INFGARANT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oktmo</w:t>
      </w:r>
      <w:proofErr w:type="spellEnd"/>
      <w:r>
        <w:rPr>
          <w:rStyle w:val="x1a"/>
          <w:lang w:val="ru-RU"/>
        </w:rPr>
        <w:t>.</w:t>
      </w:r>
    </w:p>
    <w:p w:rsidR="00FC6BB7" w:rsidRDefault="00FC6BB7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 w:rsidR="00FC6BB7">
        <w:trPr>
          <w:tblHeader/>
        </w:trPr>
        <w:tc>
          <w:tcPr>
            <w:tcW w:w="2127" w:type="dxa"/>
            <w:vAlign w:val="center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 xml:space="preserve">Наименование </w:t>
            </w:r>
            <w:r>
              <w:rPr>
                <w:rStyle w:val="x1a"/>
                <w:rFonts w:ascii="Times New Roman" w:hAnsi="Times New Roman" w:cs="Times New Roman"/>
                <w:b/>
              </w:rPr>
              <w:t>поля</w:t>
            </w:r>
          </w:p>
        </w:tc>
        <w:tc>
          <w:tcPr>
            <w:tcW w:w="1418" w:type="dxa"/>
            <w:vAlign w:val="center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FC6BB7">
        <w:tc>
          <w:tcPr>
            <w:tcW w:w="2127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ОКТМО</w:t>
            </w:r>
            <w:r>
              <w:rPr>
                <w:rFonts w:ascii="Times New Roman" w:hAnsi="Times New Roman" w:cs="Times New Roman"/>
                <w:lang w:val="en-US"/>
              </w:rPr>
              <w:t>CODE</w:t>
            </w:r>
          </w:p>
        </w:tc>
        <w:tc>
          <w:tcPr>
            <w:tcW w:w="1418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01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по ОКТМО</w:t>
            </w:r>
          </w:p>
        </w:tc>
      </w:tr>
      <w:tr w:rsidR="00FC6BB7">
        <w:tc>
          <w:tcPr>
            <w:tcW w:w="2127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ОКТМО</w:t>
            </w: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ОКТМО</w:t>
            </w:r>
          </w:p>
        </w:tc>
      </w:tr>
      <w:tr w:rsidR="00FC6BB7">
        <w:trPr>
          <w:trHeight w:val="76"/>
        </w:trPr>
        <w:tc>
          <w:tcPr>
            <w:tcW w:w="2127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REGIONCODE</w:t>
            </w:r>
          </w:p>
        </w:tc>
        <w:tc>
          <w:tcPr>
            <w:tcW w:w="1418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701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субъекта РФ</w:t>
            </w:r>
          </w:p>
        </w:tc>
      </w:tr>
    </w:tbl>
    <w:p w:rsidR="00FC6BB7" w:rsidRDefault="00FC6BB7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 w:rsidR="00FC6BB7" w:rsidRDefault="00AB590E"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Блок </w:t>
      </w:r>
      <w:r>
        <w:rPr>
          <w:rStyle w:val="x1a"/>
        </w:rPr>
        <w:t>DATASOURCE</w:t>
      </w:r>
      <w:r>
        <w:rPr>
          <w:rStyle w:val="x1a"/>
          <w:lang w:val="ru-RU"/>
        </w:rPr>
        <w:t xml:space="preserve"> с набором атрибутов: </w:t>
      </w:r>
      <w:r>
        <w:rPr>
          <w:rStyle w:val="x1a"/>
        </w:rPr>
        <w:t>ID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NAME</w:t>
      </w:r>
    </w:p>
    <w:p w:rsidR="00FC6BB7" w:rsidRDefault="00AB590E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proofErr w:type="spellStart"/>
      <w:r>
        <w:rPr>
          <w:rStyle w:val="x1a"/>
        </w:rPr>
        <w:t>epbs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7710568760-INFGARANT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datasource</w:t>
      </w:r>
      <w:proofErr w:type="spellEnd"/>
      <w:r>
        <w:rPr>
          <w:rStyle w:val="x1a"/>
          <w:lang w:val="ru-RU"/>
        </w:rPr>
        <w:t>.</w:t>
      </w:r>
    </w:p>
    <w:p w:rsidR="00FC6BB7" w:rsidRDefault="00FC6BB7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 w:rsidR="00FC6BB7">
        <w:trPr>
          <w:tblHeader/>
        </w:trPr>
        <w:tc>
          <w:tcPr>
            <w:tcW w:w="2127" w:type="dxa"/>
            <w:vAlign w:val="center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FC6BB7">
        <w:tc>
          <w:tcPr>
            <w:tcW w:w="2127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ID</w:t>
            </w:r>
          </w:p>
        </w:tc>
        <w:tc>
          <w:tcPr>
            <w:tcW w:w="1418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850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Код источника данных</w:t>
            </w:r>
          </w:p>
        </w:tc>
      </w:tr>
      <w:tr w:rsidR="00FC6BB7">
        <w:tc>
          <w:tcPr>
            <w:tcW w:w="2127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источника данных.</w:t>
            </w:r>
          </w:p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 w:rsidR="00FC6BB7" w:rsidRDefault="00AB590E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определен;</w:t>
            </w:r>
          </w:p>
          <w:p w:rsidR="00FC6BB7" w:rsidRDefault="00AB590E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ФК;</w:t>
            </w:r>
          </w:p>
          <w:p w:rsidR="00FC6BB7" w:rsidRDefault="00AB590E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администратор бюджетных средств (ОКУД 0503172);</w:t>
            </w:r>
          </w:p>
          <w:p w:rsidR="00FC6BB7" w:rsidRDefault="00AB590E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 управления государственным вн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бюджетным фондом;</w:t>
            </w:r>
          </w:p>
          <w:p w:rsidR="00FC6BB7" w:rsidRDefault="00AB590E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орган субъекта РФ (ОКУД 0503372);</w:t>
            </w:r>
          </w:p>
          <w:p w:rsidR="00FC6BB7" w:rsidRDefault="00AB590E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г.Байконур</w:t>
            </w:r>
            <w:proofErr w:type="spellEnd"/>
            <w:r>
              <w:rPr>
                <w:rFonts w:ascii="Times New Roman" w:hAnsi="Times New Roman" w:cs="Times New Roman"/>
              </w:rPr>
              <w:t xml:space="preserve"> (ОКУД 0503372);</w:t>
            </w:r>
          </w:p>
          <w:p w:rsidR="00FC6BB7" w:rsidRDefault="00AB590E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Учреждение;</w:t>
            </w:r>
          </w:p>
          <w:p w:rsidR="00FC6BB7" w:rsidRDefault="00AB590E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Федеральное казначейство.</w:t>
            </w:r>
          </w:p>
        </w:tc>
      </w:tr>
    </w:tbl>
    <w:p w:rsidR="00FC6BB7" w:rsidRDefault="00FC6BB7">
      <w:pPr>
        <w:tabs>
          <w:tab w:val="left" w:pos="709"/>
        </w:tabs>
        <w:jc w:val="left"/>
        <w:rPr>
          <w:rStyle w:val="x1a"/>
        </w:rPr>
      </w:pPr>
    </w:p>
    <w:p w:rsidR="00FC6BB7" w:rsidRDefault="00AB590E"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Блок </w:t>
      </w:r>
      <w:r>
        <w:rPr>
          <w:rStyle w:val="x1a"/>
        </w:rPr>
        <w:t>TYPEREPORT</w:t>
      </w:r>
      <w:r>
        <w:rPr>
          <w:rStyle w:val="x1a"/>
          <w:lang w:val="ru-RU"/>
        </w:rPr>
        <w:t xml:space="preserve"> с набором атрибутов: </w:t>
      </w:r>
      <w:r>
        <w:rPr>
          <w:rStyle w:val="x1a"/>
        </w:rPr>
        <w:t>ID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NAME</w:t>
      </w:r>
    </w:p>
    <w:p w:rsidR="00FC6BB7" w:rsidRDefault="00AB590E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proofErr w:type="spellStart"/>
      <w:r>
        <w:rPr>
          <w:rStyle w:val="x1a"/>
        </w:rPr>
        <w:t>epbs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7710568760-INFGARANT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typereport</w:t>
      </w:r>
      <w:proofErr w:type="spellEnd"/>
      <w:r>
        <w:rPr>
          <w:rStyle w:val="x1a"/>
          <w:lang w:val="ru-RU"/>
        </w:rPr>
        <w:t>.</w:t>
      </w:r>
    </w:p>
    <w:p w:rsidR="00FC6BB7" w:rsidRDefault="00FC6BB7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 w:rsidR="00FC6BB7">
        <w:trPr>
          <w:tblHeader/>
        </w:trPr>
        <w:tc>
          <w:tcPr>
            <w:tcW w:w="2127" w:type="dxa"/>
            <w:vAlign w:val="center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lastRenderedPageBreak/>
              <w:t>Наименование поля</w:t>
            </w:r>
          </w:p>
        </w:tc>
        <w:tc>
          <w:tcPr>
            <w:tcW w:w="1418" w:type="dxa"/>
            <w:vAlign w:val="center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FC6BB7">
        <w:tc>
          <w:tcPr>
            <w:tcW w:w="2127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ID</w:t>
            </w:r>
          </w:p>
        </w:tc>
        <w:tc>
          <w:tcPr>
            <w:tcW w:w="1418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850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Код типа отчета</w:t>
            </w:r>
          </w:p>
        </w:tc>
      </w:tr>
      <w:tr w:rsidR="00FC6BB7">
        <w:tc>
          <w:tcPr>
            <w:tcW w:w="2127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типа отчета.</w:t>
            </w:r>
          </w:p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 w:rsidR="00FC6BB7" w:rsidRDefault="00AB590E">
            <w:pPr>
              <w:pStyle w:val="HTML"/>
              <w:numPr>
                <w:ilvl w:val="0"/>
                <w:numId w:val="1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Первичный;</w:t>
            </w:r>
          </w:p>
          <w:p w:rsidR="00FC6BB7" w:rsidRDefault="00AB590E">
            <w:pPr>
              <w:pStyle w:val="HTML"/>
              <w:numPr>
                <w:ilvl w:val="0"/>
                <w:numId w:val="1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Сводный;</w:t>
            </w:r>
          </w:p>
          <w:p w:rsidR="00FC6BB7" w:rsidRDefault="00AB590E">
            <w:pPr>
              <w:pStyle w:val="HTML"/>
              <w:numPr>
                <w:ilvl w:val="0"/>
                <w:numId w:val="1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Консолидированный.</w:t>
            </w:r>
          </w:p>
        </w:tc>
      </w:tr>
    </w:tbl>
    <w:p w:rsidR="00FC6BB7" w:rsidRDefault="00FC6BB7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 w:rsidR="00FC6BB7" w:rsidRDefault="00AB590E">
      <w:pPr>
        <w:pStyle w:val="a8"/>
        <w:widowControl/>
        <w:numPr>
          <w:ilvl w:val="0"/>
          <w:numId w:val="4"/>
        </w:numPr>
        <w:tabs>
          <w:tab w:val="left" w:pos="709"/>
        </w:tabs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Блок </w:t>
      </w:r>
      <w:r>
        <w:rPr>
          <w:rStyle w:val="x1a"/>
        </w:rPr>
        <w:t>TYPEREORG</w:t>
      </w:r>
      <w:r>
        <w:rPr>
          <w:rStyle w:val="x1a"/>
          <w:lang w:val="ru-RU"/>
        </w:rPr>
        <w:t xml:space="preserve"> с набором атрибутов: </w:t>
      </w:r>
      <w:r>
        <w:rPr>
          <w:rStyle w:val="x1a"/>
        </w:rPr>
        <w:t>ID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NAME</w:t>
      </w:r>
    </w:p>
    <w:p w:rsidR="00FC6BB7" w:rsidRDefault="00AB590E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proofErr w:type="spellStart"/>
      <w:r>
        <w:rPr>
          <w:rStyle w:val="x1a"/>
        </w:rPr>
        <w:t>epbs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7710568760-INFGARANT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typereorg</w:t>
      </w:r>
      <w:proofErr w:type="spellEnd"/>
      <w:r>
        <w:rPr>
          <w:rStyle w:val="x1a"/>
          <w:lang w:val="ru-RU"/>
        </w:rPr>
        <w:t>.</w:t>
      </w:r>
    </w:p>
    <w:p w:rsidR="00FC6BB7" w:rsidRDefault="00FC6BB7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 w:rsidR="00FC6BB7">
        <w:trPr>
          <w:tblHeader/>
        </w:trPr>
        <w:tc>
          <w:tcPr>
            <w:tcW w:w="2127" w:type="dxa"/>
            <w:vAlign w:val="center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FC6BB7">
        <w:tc>
          <w:tcPr>
            <w:tcW w:w="2127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ID</w:t>
            </w:r>
          </w:p>
        </w:tc>
        <w:tc>
          <w:tcPr>
            <w:tcW w:w="1418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850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типа реорганизации</w:t>
            </w:r>
          </w:p>
        </w:tc>
      </w:tr>
      <w:tr w:rsidR="00FC6BB7">
        <w:tc>
          <w:tcPr>
            <w:tcW w:w="2127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типа реорганизации.</w:t>
            </w:r>
          </w:p>
          <w:p w:rsidR="00FC6BB7" w:rsidRDefault="00AB59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 w:rsidR="00FC6BB7" w:rsidRDefault="00AB590E">
            <w:pPr>
              <w:pStyle w:val="HTML"/>
              <w:numPr>
                <w:ilvl w:val="0"/>
                <w:numId w:val="14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указано (ОКУД 0503172, 0503372);</w:t>
            </w:r>
          </w:p>
          <w:p w:rsidR="00FC6BB7" w:rsidRDefault="00AB590E">
            <w:pPr>
              <w:pStyle w:val="HTML"/>
              <w:numPr>
                <w:ilvl w:val="0"/>
                <w:numId w:val="14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Передаточная (разделительная) (ОКУД 0503172);</w:t>
            </w:r>
          </w:p>
          <w:p w:rsidR="00FC6BB7" w:rsidRDefault="00AB590E">
            <w:pPr>
              <w:pStyle w:val="HTML"/>
              <w:numPr>
                <w:ilvl w:val="0"/>
                <w:numId w:val="14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Ликвидационная (ОКУД 0503172).</w:t>
            </w:r>
          </w:p>
        </w:tc>
      </w:tr>
    </w:tbl>
    <w:p w:rsidR="00FC6BB7" w:rsidRDefault="00FC6BB7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 w:rsidR="00FC6BB7" w:rsidRDefault="00AB590E">
      <w:pPr>
        <w:pStyle w:val="a6"/>
        <w:tabs>
          <w:tab w:val="left" w:pos="426"/>
          <w:tab w:val="left" w:pos="567"/>
          <w:tab w:val="left" w:pos="6815"/>
          <w:tab w:val="left" w:pos="7750"/>
          <w:tab w:val="left" w:pos="8313"/>
        </w:tabs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pacing w:val="-2"/>
          <w:sz w:val="24"/>
          <w:szCs w:val="24"/>
          <w:lang w:val="ru-RU"/>
        </w:rPr>
        <w:t>Н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ж</w:t>
      </w:r>
      <w:r>
        <w:rPr>
          <w:spacing w:val="1"/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>ые</w:t>
      </w:r>
      <w:r>
        <w:rPr>
          <w:spacing w:val="16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блоки</w:t>
      </w:r>
      <w:r>
        <w:rPr>
          <w:spacing w:val="19"/>
          <w:sz w:val="24"/>
          <w:szCs w:val="24"/>
          <w:lang w:val="ru-RU"/>
        </w:rPr>
        <w:t xml:space="preserve"> </w:t>
      </w:r>
      <w:r>
        <w:rPr>
          <w:spacing w:val="-2"/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е</w:t>
      </w:r>
      <w:r>
        <w:rPr>
          <w:spacing w:val="1"/>
          <w:sz w:val="24"/>
          <w:szCs w:val="24"/>
          <w:lang w:val="ru-RU"/>
        </w:rPr>
        <w:t>р</w:t>
      </w:r>
      <w:r>
        <w:rPr>
          <w:spacing w:val="-3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ч</w:t>
      </w:r>
      <w:r>
        <w:rPr>
          <w:spacing w:val="1"/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>с</w:t>
      </w:r>
      <w:r>
        <w:rPr>
          <w:spacing w:val="-4"/>
          <w:sz w:val="24"/>
          <w:szCs w:val="24"/>
          <w:lang w:val="ru-RU"/>
        </w:rPr>
        <w:t>л</w:t>
      </w:r>
      <w:r>
        <w:rPr>
          <w:spacing w:val="-2"/>
          <w:sz w:val="24"/>
          <w:szCs w:val="24"/>
          <w:lang w:val="ru-RU"/>
        </w:rPr>
        <w:t>я</w:t>
      </w:r>
      <w:r>
        <w:rPr>
          <w:spacing w:val="-1"/>
          <w:sz w:val="24"/>
          <w:szCs w:val="24"/>
          <w:lang w:val="ru-RU"/>
        </w:rPr>
        <w:t>ю</w:t>
      </w:r>
      <w:r>
        <w:rPr>
          <w:sz w:val="24"/>
          <w:szCs w:val="24"/>
          <w:lang w:val="ru-RU"/>
        </w:rPr>
        <w:t>тся</w:t>
      </w:r>
      <w:r>
        <w:rPr>
          <w:spacing w:val="18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ч</w:t>
      </w:r>
      <w:r>
        <w:rPr>
          <w:spacing w:val="-2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рез</w:t>
      </w:r>
      <w:r>
        <w:rPr>
          <w:spacing w:val="18"/>
          <w:sz w:val="24"/>
          <w:szCs w:val="24"/>
          <w:lang w:val="ru-RU"/>
        </w:rPr>
        <w:t xml:space="preserve"> </w:t>
      </w:r>
      <w:r>
        <w:rPr>
          <w:spacing w:val="-3"/>
          <w:sz w:val="24"/>
          <w:szCs w:val="24"/>
          <w:lang w:val="ru-RU"/>
        </w:rPr>
        <w:t>з</w:t>
      </w:r>
      <w:r>
        <w:rPr>
          <w:sz w:val="24"/>
          <w:szCs w:val="24"/>
          <w:lang w:val="ru-RU"/>
        </w:rPr>
        <w:t>а</w:t>
      </w:r>
      <w:r>
        <w:rPr>
          <w:spacing w:val="-2"/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ят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ю в</w:t>
      </w:r>
      <w:r>
        <w:rPr>
          <w:spacing w:val="-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па</w:t>
      </w:r>
      <w:r>
        <w:rPr>
          <w:spacing w:val="1"/>
          <w:sz w:val="24"/>
          <w:szCs w:val="24"/>
          <w:lang w:val="ru-RU"/>
        </w:rPr>
        <w:t>р</w:t>
      </w:r>
      <w:r>
        <w:rPr>
          <w:spacing w:val="-3"/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>мет</w:t>
      </w:r>
      <w:r>
        <w:rPr>
          <w:spacing w:val="-2"/>
          <w:sz w:val="24"/>
          <w:szCs w:val="24"/>
          <w:lang w:val="ru-RU"/>
        </w:rPr>
        <w:t>р</w:t>
      </w:r>
      <w:r>
        <w:rPr>
          <w:sz w:val="24"/>
          <w:szCs w:val="24"/>
          <w:lang w:val="ru-RU"/>
        </w:rPr>
        <w:t>ах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pacing w:val="-2"/>
          <w:sz w:val="24"/>
          <w:szCs w:val="24"/>
          <w:lang w:val="ru-RU"/>
        </w:rPr>
        <w:t>з</w:t>
      </w:r>
      <w:r>
        <w:rPr>
          <w:spacing w:val="-3"/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>п</w:t>
      </w:r>
      <w:r>
        <w:rPr>
          <w:spacing w:val="-2"/>
          <w:sz w:val="24"/>
          <w:szCs w:val="24"/>
          <w:lang w:val="ru-RU"/>
        </w:rPr>
        <w:t>р</w:t>
      </w:r>
      <w:r>
        <w:rPr>
          <w:sz w:val="24"/>
          <w:szCs w:val="24"/>
          <w:lang w:val="ru-RU"/>
        </w:rPr>
        <w:t>о</w:t>
      </w:r>
      <w:r>
        <w:rPr>
          <w:spacing w:val="-3"/>
          <w:sz w:val="24"/>
          <w:szCs w:val="24"/>
          <w:lang w:val="ru-RU"/>
        </w:rPr>
        <w:t>с</w:t>
      </w:r>
      <w:r>
        <w:rPr>
          <w:sz w:val="24"/>
          <w:szCs w:val="24"/>
          <w:lang w:val="ru-RU"/>
        </w:rPr>
        <w:t xml:space="preserve">а.  </w:t>
      </w:r>
      <w:r>
        <w:rPr>
          <w:spacing w:val="2"/>
          <w:sz w:val="24"/>
          <w:szCs w:val="24"/>
          <w:lang w:val="ru-RU"/>
        </w:rPr>
        <w:t>Например, е</w:t>
      </w:r>
      <w:r>
        <w:rPr>
          <w:spacing w:val="2"/>
          <w:sz w:val="24"/>
          <w:szCs w:val="24"/>
          <w:lang w:val="ru-RU"/>
        </w:rPr>
        <w:t>с</w:t>
      </w:r>
      <w:r>
        <w:rPr>
          <w:spacing w:val="2"/>
          <w:sz w:val="24"/>
          <w:szCs w:val="24"/>
          <w:lang w:val="ru-RU"/>
        </w:rPr>
        <w:t xml:space="preserve">ли в адресную строку браузера ввести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proofErr w:type="spellStart"/>
      <w:r>
        <w:rPr>
          <w:sz w:val="24"/>
          <w:szCs w:val="24"/>
        </w:rPr>
        <w:t>epbs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/7710568760-INFGARANT/</w:t>
      </w:r>
      <w:r>
        <w:rPr>
          <w:sz w:val="24"/>
          <w:szCs w:val="24"/>
        </w:rPr>
        <w:t>data</w:t>
      </w:r>
      <w:r>
        <w:rPr>
          <w:spacing w:val="2"/>
          <w:sz w:val="24"/>
          <w:szCs w:val="24"/>
          <w:lang w:val="ru-RU"/>
        </w:rPr>
        <w:t>?</w:t>
      </w:r>
      <w:r>
        <w:rPr>
          <w:sz w:val="24"/>
          <w:szCs w:val="24"/>
        </w:rPr>
        <w:t>blocks</w:t>
      </w:r>
      <w:r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info</w:t>
      </w:r>
      <w:r>
        <w:rPr>
          <w:sz w:val="24"/>
          <w:szCs w:val="24"/>
          <w:lang w:val="ru-RU"/>
        </w:rPr>
        <w:t>,</w:t>
      </w:r>
      <w:proofErr w:type="spellStart"/>
      <w:r>
        <w:rPr>
          <w:sz w:val="24"/>
          <w:szCs w:val="24"/>
        </w:rPr>
        <w:t>subbo</w:t>
      </w:r>
      <w:proofErr w:type="spellEnd"/>
      <w:r>
        <w:rPr>
          <w:sz w:val="24"/>
          <w:szCs w:val="24"/>
          <w:lang w:val="ru-RU"/>
        </w:rPr>
        <w:t xml:space="preserve">, то в ответ выведутся только блоки </w:t>
      </w:r>
      <w:r>
        <w:rPr>
          <w:sz w:val="24"/>
          <w:szCs w:val="24"/>
        </w:rPr>
        <w:t>info</w:t>
      </w:r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</w:rPr>
        <w:t>subbo</w:t>
      </w:r>
      <w:proofErr w:type="spellEnd"/>
      <w:r>
        <w:rPr>
          <w:sz w:val="24"/>
          <w:szCs w:val="24"/>
          <w:lang w:val="ru-RU"/>
        </w:rPr>
        <w:t>.</w:t>
      </w:r>
    </w:p>
    <w:p w:rsidR="00FC6BB7" w:rsidRDefault="00FC6BB7">
      <w:pPr>
        <w:pStyle w:val="HTML"/>
        <w:tabs>
          <w:tab w:val="clear" w:pos="1832"/>
          <w:tab w:val="left" w:pos="426"/>
          <w:tab w:val="left" w:pos="567"/>
          <w:tab w:val="left" w:pos="993"/>
        </w:tabs>
        <w:ind w:left="709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FC6BB7" w:rsidRPr="00AB590E" w:rsidRDefault="00AB590E" w:rsidP="00AB590E"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  <w:tab w:val="left" w:pos="7750"/>
          <w:tab w:val="left" w:pos="8313"/>
        </w:tabs>
        <w:autoSpaceDE w:val="0"/>
        <w:autoSpaceDN w:val="0"/>
        <w:adjustRightInd w:val="0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Параметр</w:t>
      </w:r>
      <w:r w:rsidRPr="00AB590E">
        <w:rPr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filter</w:t>
      </w:r>
      <w:r w:rsidRPr="00AB590E">
        <w:rPr>
          <w:sz w:val="24"/>
          <w:szCs w:val="24"/>
          <w:lang w:val="ru-RU"/>
        </w:rPr>
        <w:t xml:space="preserve">. При помощи параметра осуществляется фильтрация по: </w:t>
      </w:r>
    </w:p>
    <w:p w:rsidR="00FC6BB7" w:rsidRDefault="00FC6BB7">
      <w:pPr>
        <w:pStyle w:val="HTML"/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709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FC6BB7" w:rsidRDefault="00AB590E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Отчетной дате (атрибут PERIOD, блок INFO). Например, если указать в запросе http://budget.gov.ru/epbs/registry/7710568760-INFGARANT/data?filterperiod=01012019, то в ответ получим только те записи, у которых отчетная дата соответствует 01.01.2019.</w:t>
      </w:r>
    </w:p>
    <w:p w:rsidR="00FC6BB7" w:rsidRDefault="00AB590E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Типу </w:t>
      </w:r>
      <w:r>
        <w:rPr>
          <w:rFonts w:ascii="Times New Roman" w:hAnsi="Times New Roman" w:cs="Times New Roman"/>
          <w:spacing w:val="-2"/>
          <w:sz w:val="24"/>
          <w:szCs w:val="24"/>
        </w:rPr>
        <w:t>периодичности (атрибут PERIODICITY, блок INFO). Например, если указать в запросе http://budget.gov.ru/epbs/registry/7710568760-INFGARANT/data?filter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periodicity</w:t>
      </w:r>
      <w:r>
        <w:rPr>
          <w:rFonts w:ascii="Times New Roman" w:hAnsi="Times New Roman" w:cs="Times New Roman"/>
          <w:spacing w:val="-2"/>
          <w:sz w:val="24"/>
          <w:szCs w:val="24"/>
        </w:rPr>
        <w:t>=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pacing w:val="-2"/>
          <w:sz w:val="24"/>
          <w:szCs w:val="24"/>
        </w:rPr>
        <w:t>, то в ответ получим только те записи, у которых годовой тип периодичности.</w:t>
      </w:r>
    </w:p>
    <w:p w:rsidR="00FC6BB7" w:rsidRDefault="00AB590E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субъекта бюдже</w:t>
      </w:r>
      <w:r>
        <w:rPr>
          <w:rFonts w:ascii="Times New Roman" w:hAnsi="Times New Roman" w:cs="Times New Roman"/>
          <w:spacing w:val="-2"/>
          <w:sz w:val="24"/>
          <w:szCs w:val="24"/>
        </w:rPr>
        <w:t>тной отчетности (атрибут FOCODE, блок SUBBO). Напр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мер, если указать в запросе http://budget.gov.ru/epbs/registry/7710568760-INFGARANT/data?filter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subbo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focode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=092, то в ответ получим только те записи, у которых код субъекта бюджетной отчетности равен 092.</w:t>
      </w:r>
    </w:p>
    <w:p w:rsidR="00FC6BB7" w:rsidRDefault="00AB590E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ОКПО субъекта бюджетной отчетности (атрибут OKPO, блок SUBBO). Например, если указать в запросе http://budget.gov.ru/epbs/registry/7710568760-INFGARANT/data?filtersubbo.okpo=00013474, то в ответ получим только те записи, у кот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pacing w:val="-2"/>
          <w:sz w:val="24"/>
          <w:szCs w:val="24"/>
        </w:rPr>
        <w:t>рых ОКПО субъекта бюджетной о</w:t>
      </w:r>
      <w:r>
        <w:rPr>
          <w:rFonts w:ascii="Times New Roman" w:hAnsi="Times New Roman" w:cs="Times New Roman"/>
          <w:spacing w:val="-2"/>
          <w:sz w:val="24"/>
          <w:szCs w:val="24"/>
        </w:rPr>
        <w:t>тчетности равно 00013474.</w:t>
      </w:r>
    </w:p>
    <w:p w:rsidR="00FC6BB7" w:rsidRDefault="00AB590E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ИНН субъекта бюджетной отчетности (атрибут INN, блок SUBBO). Например, е</w:t>
      </w:r>
      <w:r>
        <w:rPr>
          <w:rFonts w:ascii="Times New Roman" w:hAnsi="Times New Roman" w:cs="Times New Roman"/>
          <w:spacing w:val="-2"/>
          <w:sz w:val="24"/>
          <w:szCs w:val="24"/>
        </w:rPr>
        <w:t>с</w:t>
      </w:r>
      <w:r>
        <w:rPr>
          <w:rFonts w:ascii="Times New Roman" w:hAnsi="Times New Roman" w:cs="Times New Roman"/>
          <w:spacing w:val="-2"/>
          <w:sz w:val="24"/>
          <w:szCs w:val="24"/>
        </w:rPr>
        <w:t>ли указать в запросе http://budget.gov.ru/epbs/registry/7710568760-INFGARANT/data?filtersubbo.inn=7710168360, то в ответ получим только те записи, у кот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рых </w:t>
      </w:r>
      <w:r>
        <w:rPr>
          <w:rFonts w:ascii="Times New Roman" w:hAnsi="Times New Roman" w:cs="Times New Roman"/>
          <w:spacing w:val="-2"/>
          <w:sz w:val="24"/>
          <w:szCs w:val="24"/>
        </w:rPr>
        <w:t>ИНН субъекта бюджетной отчетности равен 7710168360.</w:t>
      </w:r>
    </w:p>
    <w:p w:rsidR="00FC6BB7" w:rsidRDefault="00AB590E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 субъекта отчетности (атрибут CODESUB, блок SUBBO). Например, если ук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>зать в запросе http://budget.gov.ru/epbs/registry/7710568760-INFGARANT/data?filtersubbo.codesub=092030010009200000000, то в ответ п</w:t>
      </w:r>
      <w:r>
        <w:rPr>
          <w:rFonts w:ascii="Times New Roman" w:hAnsi="Times New Roman" w:cs="Times New Roman"/>
          <w:spacing w:val="-2"/>
          <w:sz w:val="24"/>
          <w:szCs w:val="24"/>
        </w:rPr>
        <w:t>олучим только те записи, у которых код субъекта отчетности равен 092030010009200000000.</w:t>
      </w:r>
    </w:p>
    <w:p w:rsidR="00FC6BB7" w:rsidRDefault="00AB590E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ОКТМО (атрибут ОКТМОCODE, блок ОКТМО). Например, если указать в запросе http://budget.gov.ru/epbs/registry/7710568760-INFGARANT/data?filteroktmo.oktmocode=00000001</w:t>
      </w:r>
      <w:r>
        <w:rPr>
          <w:rFonts w:ascii="Times New Roman" w:hAnsi="Times New Roman" w:cs="Times New Roman"/>
          <w:spacing w:val="-2"/>
          <w:sz w:val="24"/>
          <w:szCs w:val="24"/>
        </w:rPr>
        <w:t>, то в ответ получим только те записи, у которых код ОКТМО равен 00000001.</w:t>
      </w:r>
    </w:p>
    <w:p w:rsidR="00FC6BB7" w:rsidRDefault="00AB590E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lastRenderedPageBreak/>
        <w:t xml:space="preserve">Наименованию ОКТМО (атрибут ОКТМОNAME, блок ОКТМО). Например, если указать в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запросе </w:t>
      </w:r>
      <w:r>
        <w:rPr>
          <w:rFonts w:ascii="Times New Roman" w:hAnsi="Times New Roman" w:cs="Times New Roman"/>
          <w:spacing w:val="-2"/>
          <w:sz w:val="24"/>
          <w:szCs w:val="24"/>
        </w:rPr>
        <w:t>http://budget.gov.ru/epbs/registry/7710568760-INFGARANT/data?filteroktmo.oktmoname=Федеральный б</w:t>
      </w:r>
      <w:r>
        <w:rPr>
          <w:rFonts w:ascii="Times New Roman" w:hAnsi="Times New Roman" w:cs="Times New Roman"/>
          <w:spacing w:val="-2"/>
          <w:sz w:val="24"/>
          <w:szCs w:val="24"/>
        </w:rPr>
        <w:t>юджет, то в</w:t>
      </w:r>
      <w:ins w:id="0" w:author="Синицина Евгения Николаевна" w:date="2020-05-27T07:57:00Z">
        <w:r>
          <w:rPr>
            <w:rFonts w:ascii="Times New Roman" w:hAnsi="Times New Roman" w:cs="Times New Roman"/>
            <w:spacing w:val="-2"/>
            <w:sz w:val="24"/>
            <w:szCs w:val="24"/>
          </w:rPr>
          <w:t xml:space="preserve"> </w:t>
        </w:r>
      </w:ins>
      <w:bookmarkStart w:id="1" w:name="_GoBack"/>
      <w:bookmarkEnd w:id="1"/>
      <w:r>
        <w:rPr>
          <w:rFonts w:ascii="Times New Roman" w:hAnsi="Times New Roman" w:cs="Times New Roman"/>
          <w:spacing w:val="-2"/>
          <w:sz w:val="24"/>
          <w:szCs w:val="24"/>
        </w:rPr>
        <w:t xml:space="preserve">ответ получим только те записи, у </w:t>
      </w:r>
      <w:r>
        <w:rPr>
          <w:rFonts w:ascii="Times New Roman" w:hAnsi="Times New Roman" w:cs="Times New Roman"/>
          <w:spacing w:val="-2"/>
          <w:sz w:val="24"/>
          <w:szCs w:val="24"/>
        </w:rPr>
        <w:t>которых наименов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>ние ОКТМО соответствует значению «</w:t>
      </w:r>
      <w:r>
        <w:rPr>
          <w:rFonts w:ascii="Times New Roman" w:hAnsi="Times New Roman" w:cs="Times New Roman"/>
          <w:spacing w:val="-2"/>
          <w:sz w:val="24"/>
          <w:szCs w:val="24"/>
        </w:rPr>
        <w:t>Федеральный бю</w:t>
      </w:r>
      <w:r>
        <w:rPr>
          <w:rFonts w:ascii="Times New Roman" w:hAnsi="Times New Roman" w:cs="Times New Roman"/>
          <w:spacing w:val="-2"/>
          <w:sz w:val="24"/>
          <w:szCs w:val="24"/>
        </w:rPr>
        <w:t>д</w:t>
      </w:r>
      <w:r>
        <w:rPr>
          <w:rFonts w:ascii="Times New Roman" w:hAnsi="Times New Roman" w:cs="Times New Roman"/>
          <w:spacing w:val="-2"/>
          <w:sz w:val="24"/>
          <w:szCs w:val="24"/>
        </w:rPr>
        <w:t>жет</w:t>
      </w:r>
      <w:r>
        <w:rPr>
          <w:rFonts w:ascii="Times New Roman" w:hAnsi="Times New Roman" w:cs="Times New Roman"/>
          <w:spacing w:val="-2"/>
          <w:sz w:val="24"/>
          <w:szCs w:val="24"/>
        </w:rPr>
        <w:t>».</w:t>
      </w:r>
    </w:p>
    <w:p w:rsidR="00FC6BB7" w:rsidRDefault="00AB590E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Коду субъекта </w:t>
      </w:r>
      <w:r>
        <w:rPr>
          <w:rFonts w:ascii="Times New Roman" w:hAnsi="Times New Roman" w:cs="Times New Roman"/>
          <w:spacing w:val="-2"/>
          <w:sz w:val="24"/>
          <w:szCs w:val="24"/>
        </w:rPr>
        <w:t>РФ (атрибут REGIONCODE, блок ОКТМО). Например, если ук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>зать в запросе http://budget.gov.ru/epbs/registry/7710568760-INFGARANT/data?filteroktmo.regioncode=73, то в ответ получим только те записи, у кот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pacing w:val="-2"/>
          <w:sz w:val="24"/>
          <w:szCs w:val="24"/>
        </w:rPr>
        <w:t>рых код субъекта РФ равен 73.</w:t>
      </w:r>
    </w:p>
    <w:p w:rsidR="00FC6BB7" w:rsidRDefault="00AB590E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источника данных (ат</w:t>
      </w:r>
      <w:r>
        <w:rPr>
          <w:rFonts w:ascii="Times New Roman" w:hAnsi="Times New Roman" w:cs="Times New Roman"/>
          <w:spacing w:val="-2"/>
          <w:sz w:val="24"/>
          <w:szCs w:val="24"/>
        </w:rPr>
        <w:t>рибут ID, блок DATASOURCE). Например, если ук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>зать в запросе http://budget.gov.ru/epbs/registry/7710568760-INFGARANT/data?filterDatasour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e.id=2, то в ответ получим только те записи, у которых код источника данных равен 2 (Главный администратор бюджетных </w:t>
      </w:r>
      <w:r>
        <w:rPr>
          <w:rFonts w:ascii="Times New Roman" w:hAnsi="Times New Roman" w:cs="Times New Roman"/>
          <w:spacing w:val="-2"/>
          <w:sz w:val="24"/>
          <w:szCs w:val="24"/>
        </w:rPr>
        <w:t>средств).</w:t>
      </w:r>
    </w:p>
    <w:p w:rsidR="00FC6BB7" w:rsidRDefault="00FC6BB7">
      <w:pPr>
        <w:pStyle w:val="HTML"/>
        <w:tabs>
          <w:tab w:val="clear" w:pos="1832"/>
          <w:tab w:val="clear" w:pos="2748"/>
          <w:tab w:val="left" w:pos="426"/>
          <w:tab w:val="left" w:pos="567"/>
          <w:tab w:val="left" w:pos="993"/>
        </w:tabs>
        <w:jc w:val="left"/>
        <w:rPr>
          <w:rFonts w:ascii="Times New Roman" w:hAnsi="Times New Roman" w:cs="Times New Roman"/>
          <w:spacing w:val="-2"/>
          <w:sz w:val="24"/>
          <w:szCs w:val="24"/>
        </w:rPr>
      </w:pPr>
    </w:p>
    <w:p w:rsidR="00FC6BB7" w:rsidRDefault="00AB590E">
      <w:pPr>
        <w:pStyle w:val="a8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left"/>
        <w:rPr>
          <w:lang w:val="ru-RU"/>
        </w:rPr>
      </w:pPr>
      <w:r>
        <w:rPr>
          <w:lang w:val="ru-RU"/>
        </w:rPr>
        <w:t xml:space="preserve">Параметр </w:t>
      </w:r>
      <w:proofErr w:type="spellStart"/>
      <w:r>
        <w:rPr>
          <w:b/>
        </w:rPr>
        <w:t>sortField</w:t>
      </w:r>
      <w:proofErr w:type="spellEnd"/>
      <w:r>
        <w:rPr>
          <w:lang w:val="ru-RU"/>
        </w:rPr>
        <w:t xml:space="preserve"> отвечает за сортировку данных по определенному атр</w:t>
      </w:r>
      <w:r>
        <w:rPr>
          <w:lang w:val="ru-RU"/>
        </w:rPr>
        <w:t>и</w:t>
      </w:r>
      <w:r>
        <w:rPr>
          <w:lang w:val="ru-RU"/>
        </w:rPr>
        <w:t>буту.</w:t>
      </w:r>
    </w:p>
    <w:p w:rsidR="00FC6BB7" w:rsidRDefault="00FC6BB7">
      <w:pPr>
        <w:pStyle w:val="a8"/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firstLine="709"/>
        <w:jc w:val="left"/>
        <w:rPr>
          <w:lang w:val="ru-RU"/>
        </w:rPr>
      </w:pPr>
    </w:p>
    <w:p w:rsidR="00FC6BB7" w:rsidRDefault="00AB590E">
      <w:pPr>
        <w:pStyle w:val="a8"/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firstLine="709"/>
        <w:jc w:val="left"/>
        <w:rPr>
          <w:lang w:val="ru-RU"/>
        </w:rPr>
      </w:pPr>
      <w:r>
        <w:rPr>
          <w:lang w:val="ru-RU"/>
        </w:rPr>
        <w:t xml:space="preserve">Параметр </w:t>
      </w:r>
      <w:proofErr w:type="spellStart"/>
      <w:r>
        <w:rPr>
          <w:b/>
          <w:lang w:val="ru-RU"/>
        </w:rPr>
        <w:t>sortDir</w:t>
      </w:r>
      <w:proofErr w:type="spellEnd"/>
      <w:r>
        <w:rPr>
          <w:b/>
          <w:lang w:val="ru-RU"/>
        </w:rPr>
        <w:t xml:space="preserve"> </w:t>
      </w:r>
      <w:r>
        <w:rPr>
          <w:lang w:val="ru-RU"/>
        </w:rPr>
        <w:t>используется для изменения порядка сортировки. Например: http://budget.gov.ru/epbs/registry/</w:t>
      </w:r>
      <w:r>
        <w:rPr>
          <w:spacing w:val="-2"/>
          <w:lang w:val="ru-RU"/>
        </w:rPr>
        <w:t>7710568760-INFGARANT</w:t>
      </w:r>
      <w:r>
        <w:rPr>
          <w:lang w:val="ru-RU"/>
        </w:rPr>
        <w:t>/data?sortField=</w:t>
      </w:r>
      <w:proofErr w:type="spellStart"/>
      <w:r>
        <w:t>startperiod</w:t>
      </w:r>
      <w:proofErr w:type="spellEnd"/>
      <w:r>
        <w:rPr>
          <w:lang w:val="ru-RU"/>
        </w:rPr>
        <w:t>&amp;</w:t>
      </w:r>
      <w:proofErr w:type="spellStart"/>
      <w:r>
        <w:rPr>
          <w:lang w:val="ru-RU"/>
        </w:rPr>
        <w:t>sortDir</w:t>
      </w:r>
      <w:proofErr w:type="spellEnd"/>
      <w:r>
        <w:rPr>
          <w:lang w:val="ru-RU"/>
        </w:rPr>
        <w:t>=</w:t>
      </w:r>
      <w:proofErr w:type="spellStart"/>
      <w:r>
        <w:rPr>
          <w:lang w:val="ru-RU"/>
        </w:rPr>
        <w:t>des</w:t>
      </w:r>
      <w:r>
        <w:rPr>
          <w:lang w:val="ru-RU"/>
        </w:rPr>
        <w:t>c</w:t>
      </w:r>
      <w:proofErr w:type="spellEnd"/>
      <w:r>
        <w:rPr>
          <w:lang w:val="ru-RU"/>
        </w:rPr>
        <w:t xml:space="preserve"> сортировка по отчетной дате в поря</w:t>
      </w:r>
      <w:r>
        <w:rPr>
          <w:lang w:val="ru-RU"/>
        </w:rPr>
        <w:t>д</w:t>
      </w:r>
      <w:r>
        <w:rPr>
          <w:lang w:val="ru-RU"/>
        </w:rPr>
        <w:t>ке убывания, http://budget.gov.ru/epbs/registry/</w:t>
      </w:r>
      <w:r>
        <w:rPr>
          <w:spacing w:val="-2"/>
          <w:lang w:val="ru-RU"/>
        </w:rPr>
        <w:t>7710568760-INFGARANT</w:t>
      </w:r>
      <w:r>
        <w:rPr>
          <w:lang w:val="ru-RU"/>
        </w:rPr>
        <w:t>/data?sortField=</w:t>
      </w:r>
      <w:proofErr w:type="spellStart"/>
      <w:r>
        <w:t>startperiod</w:t>
      </w:r>
      <w:proofErr w:type="spellEnd"/>
      <w:r>
        <w:rPr>
          <w:lang w:val="ru-RU"/>
        </w:rPr>
        <w:t>&amp;</w:t>
      </w:r>
      <w:proofErr w:type="spellStart"/>
      <w:r>
        <w:rPr>
          <w:lang w:val="ru-RU"/>
        </w:rPr>
        <w:t>sortDir</w:t>
      </w:r>
      <w:proofErr w:type="spellEnd"/>
      <w:r>
        <w:rPr>
          <w:lang w:val="ru-RU"/>
        </w:rPr>
        <w:t>=</w:t>
      </w:r>
      <w:proofErr w:type="spellStart"/>
      <w:r>
        <w:rPr>
          <w:lang w:val="ru-RU"/>
        </w:rPr>
        <w:t>asc</w:t>
      </w:r>
      <w:proofErr w:type="spellEnd"/>
      <w:r>
        <w:rPr>
          <w:lang w:val="ru-RU"/>
        </w:rPr>
        <w:t xml:space="preserve"> сортировка по отчетной дате в порядке возрастания.</w:t>
      </w:r>
    </w:p>
    <w:p w:rsidR="00FC6BB7" w:rsidRDefault="00FC6BB7">
      <w:pPr>
        <w:pStyle w:val="a8"/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firstLine="709"/>
        <w:jc w:val="left"/>
        <w:rPr>
          <w:lang w:val="ru-RU"/>
        </w:rPr>
      </w:pPr>
    </w:p>
    <w:sectPr w:rsidR="00FC6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64E1D2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46109F"/>
    <w:multiLevelType w:val="hybridMultilevel"/>
    <w:tmpl w:val="9168D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AC3DD1"/>
    <w:multiLevelType w:val="hybridMultilevel"/>
    <w:tmpl w:val="55701432"/>
    <w:lvl w:ilvl="0" w:tplc="207236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A7592"/>
    <w:multiLevelType w:val="hybridMultilevel"/>
    <w:tmpl w:val="653E62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BA910B8"/>
    <w:multiLevelType w:val="hybridMultilevel"/>
    <w:tmpl w:val="16007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295C9C"/>
    <w:multiLevelType w:val="hybridMultilevel"/>
    <w:tmpl w:val="4EE4E14C"/>
    <w:lvl w:ilvl="0" w:tplc="9B0C99A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ind w:left="4896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E3F98"/>
    <w:multiLevelType w:val="hybridMultilevel"/>
    <w:tmpl w:val="18C001E8"/>
    <w:lvl w:ilvl="0" w:tplc="77FEF1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E6225C"/>
    <w:multiLevelType w:val="hybridMultilevel"/>
    <w:tmpl w:val="673E239C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1F2974"/>
    <w:multiLevelType w:val="hybridMultilevel"/>
    <w:tmpl w:val="498ABF7A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5D067916"/>
    <w:multiLevelType w:val="hybridMultilevel"/>
    <w:tmpl w:val="B76AD56A"/>
    <w:lvl w:ilvl="0" w:tplc="24949F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F7F5F62"/>
    <w:multiLevelType w:val="hybridMultilevel"/>
    <w:tmpl w:val="18C001E8"/>
    <w:lvl w:ilvl="0" w:tplc="77FEF1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823685"/>
    <w:multiLevelType w:val="multilevel"/>
    <w:tmpl w:val="20129B1A"/>
    <w:lvl w:ilvl="0">
      <w:start w:val="1"/>
      <w:numFmt w:val="russianUpper"/>
      <w:pStyle w:val="1"/>
      <w:lvlText w:val="Приложение %1."/>
      <w:lvlJc w:val="left"/>
      <w:pPr>
        <w:tabs>
          <w:tab w:val="num" w:pos="1565"/>
        </w:tabs>
        <w:ind w:left="1565" w:hanging="431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707"/>
        </w:tabs>
        <w:ind w:left="1707" w:hanging="57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928"/>
        </w:tabs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60"/>
        </w:tabs>
        <w:ind w:left="6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20"/>
        </w:tabs>
        <w:ind w:left="7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40"/>
        </w:tabs>
        <w:ind w:left="7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00"/>
        </w:tabs>
        <w:ind w:left="8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220"/>
        </w:tabs>
        <w:ind w:left="8860" w:hanging="1440"/>
      </w:pPr>
      <w:rPr>
        <w:rFonts w:hint="default"/>
      </w:rPr>
    </w:lvl>
  </w:abstractNum>
  <w:abstractNum w:abstractNumId="12">
    <w:nsid w:val="63C01491"/>
    <w:multiLevelType w:val="hybridMultilevel"/>
    <w:tmpl w:val="5C3E385A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9CB4CF8"/>
    <w:multiLevelType w:val="hybridMultilevel"/>
    <w:tmpl w:val="753E3298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2E3FA4"/>
    <w:multiLevelType w:val="hybridMultilevel"/>
    <w:tmpl w:val="D9A65998"/>
    <w:lvl w:ilvl="0" w:tplc="AAD8BAF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902087A"/>
    <w:multiLevelType w:val="multilevel"/>
    <w:tmpl w:val="3ABEEA08"/>
    <w:lvl w:ilvl="0">
      <w:start w:val="1"/>
      <w:numFmt w:val="decimal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abstractNum w:abstractNumId="16">
    <w:nsid w:val="7B412E05"/>
    <w:multiLevelType w:val="hybridMultilevel"/>
    <w:tmpl w:val="38688158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5"/>
  </w:num>
  <w:num w:numId="4">
    <w:abstractNumId w:val="16"/>
  </w:num>
  <w:num w:numId="5">
    <w:abstractNumId w:val="14"/>
  </w:num>
  <w:num w:numId="6">
    <w:abstractNumId w:val="9"/>
  </w:num>
  <w:num w:numId="7">
    <w:abstractNumId w:val="0"/>
  </w:num>
  <w:num w:numId="8">
    <w:abstractNumId w:val="1"/>
  </w:num>
  <w:num w:numId="9">
    <w:abstractNumId w:val="8"/>
  </w:num>
  <w:num w:numId="10">
    <w:abstractNumId w:val="13"/>
  </w:num>
  <w:num w:numId="11">
    <w:abstractNumId w:val="4"/>
  </w:num>
  <w:num w:numId="12">
    <w:abstractNumId w:val="10"/>
  </w:num>
  <w:num w:numId="13">
    <w:abstractNumId w:val="11"/>
  </w:num>
  <w:num w:numId="14">
    <w:abstractNumId w:val="7"/>
  </w:num>
  <w:num w:numId="15">
    <w:abstractNumId w:val="6"/>
  </w:num>
  <w:num w:numId="16">
    <w:abstractNumId w:val="2"/>
  </w:num>
  <w:num w:numId="17">
    <w:abstractNumId w:val="15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тарова Анна Андреевна">
    <w15:presenceInfo w15:providerId="AD" w15:userId="S-1-5-21-1757981266-1606980848-1708537768-109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C6BB7"/>
    <w:rsid w:val="00AB590E"/>
    <w:rsid w:val="00FC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link w:val="11"/>
    <w:qFormat/>
    <w:pPr>
      <w:widowControl w:val="0"/>
      <w:spacing w:before="6"/>
      <w:ind w:left="109"/>
      <w:outlineLvl w:val="0"/>
    </w:pPr>
    <w:rPr>
      <w:b/>
      <w:bCs/>
      <w:sz w:val="28"/>
      <w:szCs w:val="28"/>
      <w:lang w:val="en-US"/>
    </w:rPr>
  </w:style>
  <w:style w:type="paragraph" w:styleId="20">
    <w:name w:val="heading 2"/>
    <w:basedOn w:val="a0"/>
    <w:next w:val="a0"/>
    <w:link w:val="21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1"/>
    <w:qFormat/>
    <w:pPr>
      <w:keepNext/>
      <w:tabs>
        <w:tab w:val="num" w:pos="1077"/>
      </w:tabs>
      <w:spacing w:before="240" w:after="60"/>
      <w:ind w:left="1077" w:hanging="720"/>
      <w:outlineLvl w:val="2"/>
    </w:pPr>
    <w:rPr>
      <w:rFonts w:ascii="Arial" w:hAnsi="Arial" w:cs="Arial"/>
      <w:b/>
      <w:bCs/>
      <w:sz w:val="28"/>
      <w:szCs w:val="26"/>
    </w:rPr>
  </w:style>
  <w:style w:type="paragraph" w:styleId="40">
    <w:name w:val="heading 4"/>
    <w:basedOn w:val="a0"/>
    <w:next w:val="a0"/>
    <w:link w:val="41"/>
    <w:qFormat/>
    <w:pPr>
      <w:keepNext/>
      <w:tabs>
        <w:tab w:val="num" w:pos="1437"/>
      </w:tabs>
      <w:spacing w:before="240" w:after="60"/>
      <w:ind w:left="1221" w:hanging="864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0"/>
    <w:next w:val="a0"/>
    <w:link w:val="50"/>
    <w:qFormat/>
    <w:pPr>
      <w:tabs>
        <w:tab w:val="num" w:pos="1365"/>
      </w:tabs>
      <w:spacing w:before="240" w:after="60"/>
      <w:ind w:left="1365" w:hanging="1008"/>
      <w:outlineLvl w:val="4"/>
    </w:pPr>
    <w:rPr>
      <w:rFonts w:ascii="Arial" w:hAnsi="Arial"/>
      <w:b/>
      <w:bCs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pple-converted-space">
    <w:name w:val="apple-converted-space"/>
    <w:basedOn w:val="a1"/>
  </w:style>
  <w:style w:type="paragraph" w:styleId="a4">
    <w:name w:val="Normal (Web)"/>
    <w:basedOn w:val="a0"/>
    <w:uiPriority w:val="99"/>
    <w:unhideWhenUsed/>
    <w:pPr>
      <w:spacing w:before="100" w:beforeAutospacing="1" w:after="100" w:afterAutospacing="1"/>
    </w:pPr>
  </w:style>
  <w:style w:type="character" w:styleId="a5">
    <w:name w:val="Hyperlink"/>
    <w:basedOn w:val="a1"/>
    <w:uiPriority w:val="99"/>
    <w:unhideWhenUsed/>
    <w:rPr>
      <w:color w:val="0000FF"/>
      <w:u w:val="single"/>
    </w:rPr>
  </w:style>
  <w:style w:type="paragraph" w:styleId="12">
    <w:name w:val="toc 1"/>
    <w:basedOn w:val="a0"/>
    <w:autoRedefine/>
    <w:uiPriority w:val="39"/>
    <w:semiHidden/>
    <w:unhideWhenUsed/>
    <w:pPr>
      <w:spacing w:before="100" w:beforeAutospacing="1" w:after="100" w:afterAutospacing="1"/>
    </w:pPr>
  </w:style>
  <w:style w:type="paragraph" w:customStyle="1" w:styleId="a10">
    <w:name w:val="a1"/>
    <w:basedOn w:val="a0"/>
    <w:pPr>
      <w:spacing w:before="100" w:beforeAutospacing="1" w:after="100" w:afterAutospacing="1"/>
    </w:pPr>
  </w:style>
  <w:style w:type="character" w:customStyle="1" w:styleId="11">
    <w:name w:val="Заголовок 1 Знак"/>
    <w:basedOn w:val="a1"/>
    <w:link w:val="10"/>
    <w:uiPriority w:val="1"/>
    <w:rPr>
      <w:rFonts w:ascii="Times New Roman" w:eastAsia="Times New Roman" w:hAnsi="Times New Roman"/>
      <w:b/>
      <w:bCs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0"/>
    <w:link w:val="a7"/>
    <w:uiPriority w:val="1"/>
    <w:qFormat/>
    <w:pPr>
      <w:widowControl w:val="0"/>
      <w:spacing w:before="38"/>
      <w:ind w:left="109"/>
    </w:pPr>
    <w:rPr>
      <w:sz w:val="28"/>
      <w:szCs w:val="28"/>
      <w:lang w:val="en-US"/>
    </w:rPr>
  </w:style>
  <w:style w:type="character" w:customStyle="1" w:styleId="a7">
    <w:name w:val="Основной текст Знак"/>
    <w:basedOn w:val="a1"/>
    <w:link w:val="a6"/>
    <w:uiPriority w:val="1"/>
    <w:rPr>
      <w:rFonts w:ascii="Times New Roman" w:eastAsia="Times New Roman" w:hAnsi="Times New Roman"/>
      <w:sz w:val="28"/>
      <w:szCs w:val="28"/>
      <w:lang w:val="en-US"/>
    </w:rPr>
  </w:style>
  <w:style w:type="paragraph" w:styleId="a8">
    <w:name w:val="List Paragraph"/>
    <w:aliases w:val="МаркированныйЕПБС"/>
    <w:basedOn w:val="a0"/>
    <w:uiPriority w:val="1"/>
    <w:qFormat/>
    <w:pPr>
      <w:widowControl w:val="0"/>
    </w:pPr>
    <w:rPr>
      <w:lang w:val="en-US"/>
    </w:rPr>
  </w:style>
  <w:style w:type="paragraph" w:customStyle="1" w:styleId="TableParagraph">
    <w:name w:val="Table Paragraph"/>
    <w:basedOn w:val="a0"/>
    <w:uiPriority w:val="1"/>
    <w:qFormat/>
    <w:pPr>
      <w:widowControl w:val="0"/>
    </w:pPr>
    <w:rPr>
      <w:lang w:val="en-US"/>
    </w:rPr>
  </w:style>
  <w:style w:type="paragraph" w:styleId="a9">
    <w:name w:val="Balloon Text"/>
    <w:basedOn w:val="a0"/>
    <w:link w:val="aa"/>
    <w:uiPriority w:val="99"/>
    <w:semiHidden/>
    <w:unhideWhenUsed/>
    <w:pPr>
      <w:widowControl w:val="0"/>
    </w:pPr>
    <w:rPr>
      <w:rFonts w:ascii="Tahoma" w:hAnsi="Tahoma" w:cs="Tahoma"/>
      <w:sz w:val="16"/>
      <w:szCs w:val="16"/>
      <w:lang w:val="en-US"/>
    </w:rPr>
  </w:style>
  <w:style w:type="character" w:customStyle="1" w:styleId="aa">
    <w:name w:val="Текст выноски Знак"/>
    <w:basedOn w:val="a1"/>
    <w:link w:val="a9"/>
    <w:uiPriority w:val="99"/>
    <w:semiHidden/>
    <w:rPr>
      <w:rFonts w:ascii="Tahoma" w:hAnsi="Tahoma" w:cs="Tahoma"/>
      <w:sz w:val="16"/>
      <w:szCs w:val="16"/>
      <w:lang w:val="en-US"/>
    </w:rPr>
  </w:style>
  <w:style w:type="paragraph" w:styleId="HTML">
    <w:name w:val="HTML Preformatted"/>
    <w:basedOn w:val="a0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x1a">
    <w:name w:val="x1a"/>
    <w:basedOn w:val="a1"/>
  </w:style>
  <w:style w:type="paragraph" w:styleId="ab">
    <w:name w:val="caption"/>
    <w:aliases w:val="Название объекта Знак,Название объекта Знак1 Знак,Название объекта Знак Знак Знак,Name_object Знак Знак Знак,Наименование объекта Знак Знак Знак,Name_object Знак1 Знак,Наименование объекта Знак1 Знак,Ви6,&quot;Таблица N&quot;,Рисунок название сти"/>
    <w:basedOn w:val="a0"/>
    <w:next w:val="a0"/>
    <w:link w:val="13"/>
    <w:unhideWhenUsed/>
    <w:qFormat/>
    <w:rPr>
      <w:b/>
      <w:bCs/>
      <w:sz w:val="20"/>
      <w:szCs w:val="20"/>
    </w:rPr>
  </w:style>
  <w:style w:type="character" w:customStyle="1" w:styleId="13">
    <w:name w:val="Название объекта Знак1"/>
    <w:aliases w:val="Название объекта Знак Знак,Название объекта Знак1 Знак Знак,Название объекта Знак Знак Знак Знак,Name_object Знак Знак Знак Знак,Наименование объекта Знак Знак Знак Знак,Name_object Знак1 Знак Знак,Ви6 Знак,&quot;Таблица N&quot; Знак"/>
    <w:link w:val="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basedOn w:val="a0"/>
    <w:uiPriority w:val="99"/>
    <w:semiHidden/>
    <w:unhideWhenUsed/>
    <w:pPr>
      <w:numPr>
        <w:numId w:val="7"/>
      </w:numPr>
      <w:contextualSpacing/>
    </w:pPr>
  </w:style>
  <w:style w:type="paragraph" w:styleId="ac">
    <w:name w:val="Document Map"/>
    <w:basedOn w:val="a0"/>
    <w:link w:val="a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1"/>
    <w:link w:val="ac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2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">
    <w:name w:val="0 Таблица Текст_1"/>
    <w:basedOn w:val="a0"/>
    <w:uiPriority w:val="99"/>
    <w:qFormat/>
    <w:pPr>
      <w:ind w:firstLine="0"/>
    </w:pPr>
    <w:rPr>
      <w:color w:val="000000"/>
      <w:sz w:val="20"/>
    </w:rPr>
  </w:style>
  <w:style w:type="character" w:customStyle="1" w:styleId="af">
    <w:name w:val="Файл_Путь"/>
    <w:basedOn w:val="a1"/>
    <w:rPr>
      <w:rFonts w:ascii="Courier New" w:hAnsi="Courier New" w:cs="Courier New"/>
      <w:b/>
    </w:rPr>
  </w:style>
  <w:style w:type="paragraph" w:customStyle="1" w:styleId="1">
    <w:name w:val="Приложение 1"/>
    <w:basedOn w:val="a0"/>
    <w:next w:val="a0"/>
    <w:pPr>
      <w:numPr>
        <w:numId w:val="13"/>
      </w:numPr>
      <w:tabs>
        <w:tab w:val="left" w:pos="1491"/>
      </w:tabs>
      <w:spacing w:before="240" w:after="60"/>
      <w:jc w:val="left"/>
      <w:outlineLvl w:val="0"/>
    </w:pPr>
    <w:rPr>
      <w:rFonts w:ascii="Arial" w:hAnsi="Arial"/>
      <w:b/>
      <w:sz w:val="32"/>
    </w:rPr>
  </w:style>
  <w:style w:type="paragraph" w:customStyle="1" w:styleId="2">
    <w:name w:val="Приложение 2"/>
    <w:basedOn w:val="a0"/>
    <w:next w:val="a0"/>
    <w:pPr>
      <w:numPr>
        <w:ilvl w:val="1"/>
        <w:numId w:val="13"/>
      </w:numPr>
      <w:tabs>
        <w:tab w:val="left" w:pos="1491"/>
      </w:tabs>
      <w:spacing w:before="240" w:after="60"/>
      <w:outlineLvl w:val="1"/>
    </w:pPr>
    <w:rPr>
      <w:rFonts w:ascii="Arial" w:hAnsi="Arial"/>
      <w:b/>
      <w:sz w:val="28"/>
    </w:rPr>
  </w:style>
  <w:style w:type="paragraph" w:customStyle="1" w:styleId="3">
    <w:name w:val="Приложение 3"/>
    <w:basedOn w:val="a0"/>
    <w:next w:val="a0"/>
    <w:pPr>
      <w:numPr>
        <w:ilvl w:val="2"/>
        <w:numId w:val="13"/>
      </w:numPr>
      <w:tabs>
        <w:tab w:val="left" w:pos="1491"/>
      </w:tabs>
      <w:spacing w:before="240" w:after="60"/>
      <w:outlineLvl w:val="2"/>
    </w:pPr>
    <w:rPr>
      <w:rFonts w:ascii="Arial" w:hAnsi="Arial"/>
      <w:b/>
    </w:rPr>
  </w:style>
  <w:style w:type="paragraph" w:customStyle="1" w:styleId="4">
    <w:name w:val="Приложение 4"/>
    <w:basedOn w:val="a0"/>
    <w:next w:val="a0"/>
    <w:pPr>
      <w:numPr>
        <w:ilvl w:val="3"/>
        <w:numId w:val="13"/>
      </w:numPr>
      <w:tabs>
        <w:tab w:val="left" w:pos="1491"/>
      </w:tabs>
      <w:spacing w:before="240" w:after="60"/>
      <w:jc w:val="left"/>
      <w:outlineLvl w:val="3"/>
    </w:pPr>
    <w:rPr>
      <w:b/>
      <w:sz w:val="28"/>
    </w:rPr>
  </w:style>
  <w:style w:type="character" w:customStyle="1" w:styleId="objectbox">
    <w:name w:val="objectbox"/>
    <w:basedOn w:val="a1"/>
  </w:style>
  <w:style w:type="character" w:customStyle="1" w:styleId="21">
    <w:name w:val="Заголовок 2 Знак"/>
    <w:basedOn w:val="a1"/>
    <w:link w:val="20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0">
    <w:name w:val="No Spacing"/>
    <w:uiPriority w:val="1"/>
    <w:qFormat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Заголовок 3 Знак"/>
    <w:basedOn w:val="a1"/>
    <w:link w:val="3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basedOn w:val="a1"/>
    <w:link w:val="40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Pr>
      <w:rFonts w:ascii="Arial" w:eastAsia="Times New Roman" w:hAnsi="Arial" w:cs="Times New Roman"/>
      <w:b/>
      <w:bCs/>
      <w:iCs/>
      <w:sz w:val="24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53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7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05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2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8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212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ru.wikipedia.org/wiki/JavaScrip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2%D0%B5%D0%BA%D1%81%D1%82%D0%BE%D0%B2%D1%8B%D0%B9_%D1%84%D0%BE%D1%80%D0%BC%D0%B0%D1%82" TargetMode="Externa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8452</TotalTime>
  <Pages>4</Pages>
  <Words>1346</Words>
  <Characters>7676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Акимов Алексей Андревич</dc:creator>
  <cp:lastModifiedBy>Синицина Евгения Николаевна</cp:lastModifiedBy>
  <cp:revision>128</cp:revision>
  <dcterms:created xsi:type="dcterms:W3CDTF">2015-04-23T07:49:00Z</dcterms:created>
  <dcterms:modified xsi:type="dcterms:W3CDTF">2020-05-27T04:57:00Z</dcterms:modified>
</cp:coreProperties>
</file>